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7B2D5" w14:textId="77777777" w:rsidR="00B25DF7" w:rsidRPr="002F0B1B" w:rsidRDefault="00B25DF7" w:rsidP="00B25DF7">
      <w:pPr>
        <w:spacing w:line="264" w:lineRule="auto"/>
        <w:rPr>
          <w:b/>
          <w:bCs/>
          <w:sz w:val="32"/>
          <w:szCs w:val="32"/>
        </w:rPr>
      </w:pPr>
    </w:p>
    <w:p w14:paraId="39E7B2D6"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39E7B606" wp14:editId="39E7B607">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E7B2D7" w14:textId="77777777" w:rsidR="00B25DF7" w:rsidRDefault="00B25DF7" w:rsidP="00B25DF7">
      <w:pPr>
        <w:spacing w:line="264" w:lineRule="auto"/>
        <w:rPr>
          <w:b/>
          <w:bCs/>
          <w:sz w:val="32"/>
          <w:szCs w:val="32"/>
        </w:rPr>
      </w:pPr>
    </w:p>
    <w:p w14:paraId="39E7B2D8" w14:textId="77777777" w:rsidR="00B25DF7" w:rsidRDefault="00B25DF7" w:rsidP="00B25DF7">
      <w:pPr>
        <w:spacing w:line="264" w:lineRule="auto"/>
        <w:rPr>
          <w:b/>
          <w:bCs/>
          <w:sz w:val="32"/>
          <w:szCs w:val="32"/>
        </w:rPr>
      </w:pPr>
    </w:p>
    <w:p w14:paraId="39E7B2D9" w14:textId="77777777" w:rsidR="00B25DF7" w:rsidRPr="00B67D67" w:rsidRDefault="00B25DF7" w:rsidP="00B25DF7">
      <w:pPr>
        <w:spacing w:line="264" w:lineRule="auto"/>
        <w:rPr>
          <w:b/>
          <w:bCs/>
          <w:sz w:val="32"/>
          <w:szCs w:val="32"/>
        </w:rPr>
      </w:pPr>
    </w:p>
    <w:p w14:paraId="39E7B2DA"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39E7B2DB" w14:textId="14256CC4" w:rsidR="00B25DF7" w:rsidRDefault="00B25DF7" w:rsidP="00B25DF7">
      <w:pPr>
        <w:jc w:val="center"/>
        <w:rPr>
          <w:sz w:val="28"/>
          <w:szCs w:val="28"/>
        </w:rPr>
      </w:pPr>
      <w:r w:rsidRPr="00CB70FB">
        <w:rPr>
          <w:sz w:val="28"/>
          <w:szCs w:val="28"/>
        </w:rPr>
        <w:t>č.</w:t>
      </w:r>
      <w:r w:rsidR="00753D0D">
        <w:rPr>
          <w:sz w:val="28"/>
          <w:szCs w:val="28"/>
        </w:rPr>
        <w:t xml:space="preserve"> </w:t>
      </w:r>
      <w:r w:rsidR="000515F2">
        <w:rPr>
          <w:sz w:val="28"/>
          <w:szCs w:val="28"/>
        </w:rPr>
        <w:t>331/22</w:t>
      </w:r>
      <w:r w:rsidR="00753D0D">
        <w:rPr>
          <w:sz w:val="28"/>
          <w:szCs w:val="28"/>
        </w:rPr>
        <w:t>/OCN</w:t>
      </w:r>
    </w:p>
    <w:p w14:paraId="39E7B2DC" w14:textId="77777777" w:rsidR="00753D0D" w:rsidRDefault="00753D0D" w:rsidP="00B25DF7">
      <w:pPr>
        <w:jc w:val="center"/>
        <w:rPr>
          <w:sz w:val="28"/>
          <w:szCs w:val="28"/>
        </w:rPr>
      </w:pPr>
    </w:p>
    <w:p w14:paraId="39E7B2DD" w14:textId="77777777" w:rsidR="00753D0D" w:rsidRPr="00CB70FB" w:rsidRDefault="00753D0D" w:rsidP="00B25DF7">
      <w:pPr>
        <w:jc w:val="center"/>
        <w:rPr>
          <w:sz w:val="28"/>
          <w:szCs w:val="28"/>
        </w:rPr>
      </w:pPr>
    </w:p>
    <w:p w14:paraId="39E7B2DE" w14:textId="77777777" w:rsidR="00B25DF7" w:rsidRPr="00B913CB" w:rsidRDefault="00B25DF7" w:rsidP="00B25DF7">
      <w:pPr>
        <w:spacing w:line="264" w:lineRule="auto"/>
        <w:jc w:val="center"/>
        <w:rPr>
          <w:rFonts w:cs="Arial"/>
          <w:sz w:val="36"/>
          <w:szCs w:val="36"/>
        </w:rPr>
      </w:pPr>
    </w:p>
    <w:p w14:paraId="39E7B2DF" w14:textId="77777777"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14:paraId="39E7B2E0" w14:textId="77777777" w:rsidR="00B25DF7" w:rsidRDefault="00B25DF7" w:rsidP="00B25DF7">
      <w:pPr>
        <w:spacing w:after="120"/>
        <w:contextualSpacing/>
        <w:jc w:val="center"/>
      </w:pPr>
    </w:p>
    <w:p w14:paraId="39E7B2E1" w14:textId="77777777" w:rsidR="00B25DF7" w:rsidRDefault="00B25DF7" w:rsidP="00B25DF7">
      <w:pPr>
        <w:spacing w:after="120"/>
        <w:contextualSpacing/>
        <w:jc w:val="center"/>
      </w:pPr>
    </w:p>
    <w:p w14:paraId="39E7B2E2" w14:textId="77777777" w:rsidR="00B25DF7" w:rsidRPr="0012552C" w:rsidRDefault="00B25DF7" w:rsidP="00B25DF7">
      <w:pPr>
        <w:spacing w:after="120"/>
        <w:contextualSpacing/>
        <w:jc w:val="center"/>
      </w:pPr>
    </w:p>
    <w:p w14:paraId="39E7B2E3" w14:textId="77777777" w:rsidR="00B25DF7" w:rsidRPr="0012552C" w:rsidRDefault="00B25DF7" w:rsidP="00B25DF7">
      <w:pPr>
        <w:spacing w:after="120"/>
        <w:contextualSpacing/>
        <w:jc w:val="center"/>
      </w:pPr>
      <w:r w:rsidRPr="0012552C">
        <w:t>s názvem:</w:t>
      </w:r>
    </w:p>
    <w:p w14:paraId="39E7B2E4" w14:textId="77777777" w:rsidR="00B25DF7" w:rsidRPr="00B913CB" w:rsidRDefault="00B25DF7" w:rsidP="00B25DF7">
      <w:pPr>
        <w:spacing w:line="264" w:lineRule="auto"/>
        <w:jc w:val="center"/>
        <w:rPr>
          <w:rFonts w:cs="Arial"/>
          <w:sz w:val="36"/>
          <w:szCs w:val="36"/>
        </w:rPr>
      </w:pPr>
    </w:p>
    <w:p w14:paraId="39E7B2E5" w14:textId="0430B965" w:rsidR="00B25DF7" w:rsidRPr="00E76C5D" w:rsidRDefault="00D938AA" w:rsidP="00B25DF7">
      <w:pPr>
        <w:jc w:val="center"/>
        <w:rPr>
          <w:b/>
          <w:sz w:val="28"/>
          <w:szCs w:val="28"/>
        </w:rPr>
      </w:pPr>
      <w:r>
        <w:rPr>
          <w:b/>
          <w:sz w:val="28"/>
          <w:szCs w:val="28"/>
        </w:rPr>
        <w:t xml:space="preserve">Rámcová </w:t>
      </w:r>
      <w:r w:rsidR="00BB342A">
        <w:rPr>
          <w:b/>
          <w:sz w:val="28"/>
          <w:szCs w:val="28"/>
        </w:rPr>
        <w:t>dohoda – Dodávky</w:t>
      </w:r>
      <w:r w:rsidR="00902417">
        <w:rPr>
          <w:b/>
          <w:sz w:val="28"/>
          <w:szCs w:val="28"/>
        </w:rPr>
        <w:t xml:space="preserve"> </w:t>
      </w:r>
      <w:r w:rsidR="00C2496A">
        <w:rPr>
          <w:b/>
          <w:sz w:val="28"/>
          <w:szCs w:val="28"/>
        </w:rPr>
        <w:t>benzínových a naftových aditiv</w:t>
      </w:r>
    </w:p>
    <w:p w14:paraId="39E7B2E6" w14:textId="77777777" w:rsidR="00B25DF7" w:rsidRDefault="00B25DF7" w:rsidP="00B25DF7">
      <w:pPr>
        <w:jc w:val="center"/>
        <w:rPr>
          <w:rFonts w:cs="Arial"/>
          <w:b/>
          <w:sz w:val="36"/>
          <w:szCs w:val="36"/>
        </w:rPr>
      </w:pPr>
    </w:p>
    <w:p w14:paraId="39E7B2E7" w14:textId="77777777" w:rsidR="00B25DF7" w:rsidRPr="00B913CB" w:rsidRDefault="00B25DF7" w:rsidP="00B25DF7">
      <w:pPr>
        <w:jc w:val="center"/>
        <w:rPr>
          <w:rFonts w:cs="Arial"/>
          <w:b/>
          <w:sz w:val="36"/>
          <w:szCs w:val="36"/>
        </w:rPr>
      </w:pPr>
    </w:p>
    <w:p w14:paraId="39E7B2E8" w14:textId="77777777" w:rsidR="00B25DF7" w:rsidRDefault="00B25DF7" w:rsidP="00B25DF7">
      <w:pPr>
        <w:spacing w:line="264" w:lineRule="auto"/>
        <w:jc w:val="center"/>
        <w:rPr>
          <w:rFonts w:cs="Arial"/>
          <w:sz w:val="36"/>
          <w:szCs w:val="36"/>
        </w:rPr>
      </w:pPr>
    </w:p>
    <w:p w14:paraId="39E7B2E9" w14:textId="77777777" w:rsidR="00753D0D" w:rsidRDefault="00753D0D" w:rsidP="00B25DF7">
      <w:pPr>
        <w:spacing w:line="264" w:lineRule="auto"/>
        <w:jc w:val="center"/>
        <w:rPr>
          <w:rFonts w:cs="Arial"/>
          <w:sz w:val="36"/>
          <w:szCs w:val="36"/>
        </w:rPr>
      </w:pPr>
    </w:p>
    <w:p w14:paraId="39E7B2EA" w14:textId="77777777" w:rsidR="00753D0D" w:rsidRDefault="00753D0D" w:rsidP="00B25DF7">
      <w:pPr>
        <w:spacing w:line="264" w:lineRule="auto"/>
        <w:jc w:val="center"/>
        <w:rPr>
          <w:rFonts w:cs="Arial"/>
          <w:sz w:val="36"/>
          <w:szCs w:val="36"/>
        </w:rPr>
      </w:pPr>
    </w:p>
    <w:p w14:paraId="39E7B2EB" w14:textId="77777777" w:rsidR="00753D0D" w:rsidRDefault="00753D0D" w:rsidP="00B25DF7">
      <w:pPr>
        <w:spacing w:line="264" w:lineRule="auto"/>
        <w:jc w:val="center"/>
        <w:rPr>
          <w:rFonts w:cs="Arial"/>
          <w:sz w:val="36"/>
          <w:szCs w:val="36"/>
        </w:rPr>
      </w:pPr>
    </w:p>
    <w:p w14:paraId="39E7B2EC" w14:textId="77777777" w:rsidR="00753D0D" w:rsidRDefault="00753D0D" w:rsidP="00B25DF7">
      <w:pPr>
        <w:spacing w:line="264" w:lineRule="auto"/>
        <w:jc w:val="center"/>
        <w:rPr>
          <w:rFonts w:cs="Arial"/>
          <w:sz w:val="36"/>
          <w:szCs w:val="36"/>
        </w:rPr>
      </w:pPr>
    </w:p>
    <w:p w14:paraId="39E7B2ED" w14:textId="77777777" w:rsidR="00B25DF7" w:rsidRDefault="00B25DF7" w:rsidP="00B25DF7">
      <w:pPr>
        <w:spacing w:line="264" w:lineRule="auto"/>
        <w:jc w:val="center"/>
        <w:rPr>
          <w:rFonts w:cs="Arial"/>
          <w:b/>
          <w:bCs/>
          <w:sz w:val="22"/>
          <w:szCs w:val="22"/>
        </w:rPr>
      </w:pPr>
    </w:p>
    <w:p w14:paraId="39E7B2EE" w14:textId="77777777" w:rsidR="00B25DF7" w:rsidRPr="00E0171B" w:rsidRDefault="00B25DF7" w:rsidP="00B25DF7">
      <w:pPr>
        <w:spacing w:line="264" w:lineRule="auto"/>
        <w:rPr>
          <w:rFonts w:cs="Arial"/>
          <w:b/>
          <w:bCs/>
          <w:u w:val="single"/>
        </w:rPr>
      </w:pPr>
      <w:r w:rsidRPr="00E0171B">
        <w:rPr>
          <w:rFonts w:cs="Arial"/>
          <w:b/>
          <w:bCs/>
          <w:u w:val="single"/>
        </w:rPr>
        <w:t>Zadavatel:</w:t>
      </w:r>
    </w:p>
    <w:p w14:paraId="39E7B2EF" w14:textId="77777777" w:rsidR="00B25DF7" w:rsidRPr="00E0171B" w:rsidRDefault="00B25DF7" w:rsidP="00B25DF7">
      <w:pPr>
        <w:spacing w:line="264" w:lineRule="auto"/>
        <w:rPr>
          <w:rFonts w:cs="Arial"/>
          <w:u w:val="single"/>
        </w:rPr>
      </w:pPr>
    </w:p>
    <w:p w14:paraId="39E7B2F0" w14:textId="77777777" w:rsidR="00B25DF7" w:rsidRPr="00E0171B" w:rsidRDefault="00B25DF7" w:rsidP="00B25DF7">
      <w:pPr>
        <w:spacing w:line="264" w:lineRule="auto"/>
        <w:rPr>
          <w:rFonts w:cs="Arial"/>
        </w:rPr>
      </w:pPr>
      <w:r w:rsidRPr="00E0171B">
        <w:rPr>
          <w:rFonts w:cs="Arial"/>
        </w:rPr>
        <w:t>ČEPRO, a.s.</w:t>
      </w:r>
    </w:p>
    <w:p w14:paraId="39E7B2F1" w14:textId="5E758D32" w:rsidR="00B25DF7" w:rsidRPr="00E0171B" w:rsidRDefault="00B25DF7" w:rsidP="00B25DF7">
      <w:pPr>
        <w:spacing w:line="264" w:lineRule="auto"/>
        <w:rPr>
          <w:rFonts w:cs="Arial"/>
        </w:rPr>
      </w:pPr>
      <w:r w:rsidRPr="00E0171B">
        <w:rPr>
          <w:rFonts w:cs="Arial"/>
        </w:rPr>
        <w:t xml:space="preserve">se sídlem: Dělnická 213/12, </w:t>
      </w:r>
      <w:r>
        <w:rPr>
          <w:rFonts w:cs="Arial"/>
        </w:rPr>
        <w:t xml:space="preserve">Holešovice, </w:t>
      </w:r>
      <w:r w:rsidRPr="00E0171B">
        <w:rPr>
          <w:rFonts w:cs="Arial"/>
        </w:rPr>
        <w:t>1700</w:t>
      </w:r>
      <w:r>
        <w:rPr>
          <w:rFonts w:cs="Arial"/>
        </w:rPr>
        <w:t>0</w:t>
      </w:r>
      <w:r w:rsidRPr="00E0171B">
        <w:rPr>
          <w:rFonts w:cs="Arial"/>
        </w:rPr>
        <w:t xml:space="preserve"> Praha 7</w:t>
      </w:r>
    </w:p>
    <w:p w14:paraId="39E7B2F2" w14:textId="77777777"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14:paraId="39E7B2F3" w14:textId="77777777" w:rsidR="00B25DF7" w:rsidRDefault="00B25DF7" w:rsidP="00B25DF7">
      <w:pPr>
        <w:spacing w:line="264" w:lineRule="auto"/>
        <w:rPr>
          <w:rFonts w:cs="Arial"/>
        </w:rPr>
      </w:pPr>
      <w:r w:rsidRPr="00E0171B">
        <w:rPr>
          <w:rFonts w:cs="Arial"/>
        </w:rPr>
        <w:t>zapsaná v obchodním rejstříku u Městs</w:t>
      </w:r>
      <w:r w:rsidR="00F8041D">
        <w:rPr>
          <w:rFonts w:cs="Arial"/>
        </w:rPr>
        <w:t>kého soudu v Praze pod spis. zn.</w:t>
      </w:r>
      <w:r w:rsidRPr="00E0171B">
        <w:rPr>
          <w:rFonts w:cs="Arial"/>
        </w:rPr>
        <w:t xml:space="preserve"> B 2341</w:t>
      </w:r>
    </w:p>
    <w:p w14:paraId="39E7B2F4" w14:textId="77777777" w:rsidR="00F851B6" w:rsidRDefault="00753D0D" w:rsidP="00AF0A85">
      <w:pPr>
        <w:pStyle w:val="01-L"/>
      </w:pPr>
      <w:bookmarkStart w:id="0" w:name="_Toc319671430"/>
      <w:r>
        <w:lastRenderedPageBreak/>
        <w:t>Identifika</w:t>
      </w:r>
      <w:r w:rsidR="00F851B6" w:rsidRPr="00CC6FB5">
        <w:t>ční údaje zadavatele, základn</w:t>
      </w:r>
      <w:r w:rsidR="00585333" w:rsidRPr="00CC6FB5">
        <w:t xml:space="preserve">í informace k veřejné zakázce a </w:t>
      </w:r>
      <w:r w:rsidR="00FC31B2">
        <w:t xml:space="preserve">      </w:t>
      </w:r>
      <w:r w:rsidR="00F8041D">
        <w:t xml:space="preserve">    </w:t>
      </w:r>
      <w:r w:rsidR="00A32254">
        <w:t xml:space="preserve">  </w:t>
      </w:r>
      <w:r w:rsidR="00F851B6" w:rsidRPr="00CC6FB5">
        <w:t>zadávacímu řízení</w:t>
      </w:r>
    </w:p>
    <w:bookmarkEnd w:id="0"/>
    <w:p w14:paraId="39E7B2F5" w14:textId="77777777" w:rsidR="008D48F4" w:rsidRPr="00AF0A85" w:rsidRDefault="00FE1BB0" w:rsidP="00AF0A85">
      <w:pPr>
        <w:pStyle w:val="02-ODST-2"/>
        <w:rPr>
          <w:b/>
        </w:rPr>
      </w:pPr>
      <w:r w:rsidRPr="00AF0A85">
        <w:rPr>
          <w:b/>
        </w:rPr>
        <w:t>Identifikace údaje zadavatele</w:t>
      </w:r>
    </w:p>
    <w:p w14:paraId="39E7B2F6" w14:textId="77777777" w:rsidR="00D75A6C" w:rsidRPr="00D75A6C" w:rsidRDefault="00D75A6C" w:rsidP="00AF0A85">
      <w:pPr>
        <w:ind w:firstLine="142"/>
      </w:pPr>
      <w:r w:rsidRPr="00D75A6C">
        <w:t>Společnost:</w:t>
      </w:r>
      <w:r w:rsidRPr="00D75A6C">
        <w:tab/>
      </w:r>
      <w:r w:rsidR="00210F2A">
        <w:t xml:space="preserve">   </w:t>
      </w:r>
      <w:r w:rsidRPr="00D75A6C">
        <w:rPr>
          <w:b/>
          <w:bCs/>
        </w:rPr>
        <w:t>ČEPRO, a. s.</w:t>
      </w:r>
    </w:p>
    <w:p w14:paraId="39E7B2F7" w14:textId="1CF675A6" w:rsidR="00D75A6C" w:rsidRDefault="00AF0A85" w:rsidP="00AF0A85">
      <w:pPr>
        <w:ind w:firstLine="142"/>
        <w:rPr>
          <w:bCs/>
        </w:rPr>
      </w:pPr>
      <w:r>
        <w:t>Sídlem:</w:t>
      </w:r>
      <w:r>
        <w:tab/>
      </w:r>
      <w:r w:rsidR="00210F2A">
        <w:t xml:space="preserve">   </w:t>
      </w:r>
      <w:r w:rsidR="00D75A6C" w:rsidRPr="00D75A6C">
        <w:rPr>
          <w:bCs/>
        </w:rPr>
        <w:t>Dělnická 213/12, Holešovice, 17000 Praha 7</w:t>
      </w:r>
    </w:p>
    <w:p w14:paraId="39E7B2F8" w14:textId="77777777" w:rsidR="00753D0D" w:rsidRPr="00D75A6C" w:rsidRDefault="00753D0D" w:rsidP="00AF0A85">
      <w:pPr>
        <w:ind w:firstLine="142"/>
        <w:rPr>
          <w:bCs/>
        </w:rPr>
      </w:pPr>
      <w:r>
        <w:rPr>
          <w:rFonts w:cs="Arial"/>
        </w:rPr>
        <w:t xml:space="preserve">Spisová značka: 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w:t>
      </w:r>
    </w:p>
    <w:p w14:paraId="39E7B2F9" w14:textId="77777777" w:rsidR="00D75A6C" w:rsidRPr="00D75A6C" w:rsidRDefault="00D75A6C" w:rsidP="00AF0A85">
      <w:pPr>
        <w:ind w:firstLine="142"/>
      </w:pPr>
      <w:r w:rsidRPr="00D75A6C">
        <w:t>IČ</w:t>
      </w:r>
      <w:r w:rsidR="001C6CE0">
        <w:t>O</w:t>
      </w:r>
      <w:r w:rsidR="00AF0A85">
        <w:t>:</w:t>
      </w:r>
      <w:r w:rsidR="00AF0A85">
        <w:tab/>
      </w:r>
      <w:r w:rsidR="00AF0A85">
        <w:tab/>
      </w:r>
      <w:r w:rsidR="00210F2A">
        <w:t xml:space="preserve">   </w:t>
      </w:r>
      <w:r w:rsidRPr="00D75A6C">
        <w:rPr>
          <w:bCs/>
        </w:rPr>
        <w:t>60193531</w:t>
      </w:r>
    </w:p>
    <w:p w14:paraId="39E7B2FA" w14:textId="77777777" w:rsidR="00D75A6C" w:rsidRPr="00D75A6C" w:rsidRDefault="00AF0A85" w:rsidP="00AF0A85">
      <w:pPr>
        <w:ind w:firstLine="142"/>
      </w:pPr>
      <w:r>
        <w:t xml:space="preserve">DIČ: </w:t>
      </w:r>
      <w:r>
        <w:tab/>
      </w:r>
      <w:r>
        <w:tab/>
      </w:r>
      <w:r w:rsidR="00210F2A">
        <w:t xml:space="preserve">   </w:t>
      </w:r>
      <w:r w:rsidR="00D75A6C" w:rsidRPr="00D75A6C">
        <w:t>CZ60193531</w:t>
      </w:r>
    </w:p>
    <w:p w14:paraId="39E7B2FB" w14:textId="77777777" w:rsidR="00D75A6C" w:rsidRPr="00D75A6C" w:rsidRDefault="00D75A6C" w:rsidP="00AF0A85">
      <w:pPr>
        <w:ind w:firstLine="142"/>
      </w:pPr>
      <w:r w:rsidRPr="00D75A6C">
        <w:t>Zastoupena:</w:t>
      </w:r>
      <w:r w:rsidRPr="00D75A6C">
        <w:tab/>
      </w:r>
      <w:r w:rsidR="00210F2A">
        <w:t xml:space="preserve">   </w:t>
      </w:r>
      <w:r w:rsidR="00271D2D">
        <w:t>Mgr. Jan Duspěva, předseda představenstva</w:t>
      </w:r>
    </w:p>
    <w:p w14:paraId="39E7B2FC" w14:textId="77777777" w:rsidR="00D75A6C" w:rsidRPr="00D75A6C" w:rsidRDefault="00AF0A85" w:rsidP="00AF0A85">
      <w:pPr>
        <w:ind w:firstLine="142"/>
      </w:pPr>
      <w:r>
        <w:t xml:space="preserve">                      </w:t>
      </w:r>
      <w:r w:rsidR="00210F2A">
        <w:t xml:space="preserve">   </w:t>
      </w:r>
      <w:r w:rsidR="00271D2D">
        <w:t xml:space="preserve">Ing. </w:t>
      </w:r>
      <w:r w:rsidR="00787A27">
        <w:t>Martin Vojtíšek</w:t>
      </w:r>
      <w:r w:rsidR="00902417">
        <w:t xml:space="preserve">, </w:t>
      </w:r>
      <w:r w:rsidR="00D835D5">
        <w:t>člen</w:t>
      </w:r>
      <w:r w:rsidR="00271D2D">
        <w:t xml:space="preserve"> představenstva</w:t>
      </w:r>
    </w:p>
    <w:p w14:paraId="39E7B2FD" w14:textId="77777777" w:rsidR="00D75A6C" w:rsidRDefault="00210F2A" w:rsidP="00D938AA">
      <w:r>
        <w:rPr>
          <w:rFonts w:cs="Arial"/>
        </w:rPr>
        <w:t xml:space="preserve"> </w:t>
      </w:r>
      <w:r w:rsidR="00D75A6C" w:rsidRPr="00D75A6C">
        <w:t>(dále též jen „</w:t>
      </w:r>
      <w:r w:rsidR="00D75A6C" w:rsidRPr="00D75A6C">
        <w:rPr>
          <w:b/>
          <w:bCs/>
        </w:rPr>
        <w:t>zadavatel</w:t>
      </w:r>
      <w:r w:rsidR="00D75A6C" w:rsidRPr="00D75A6C">
        <w:t>“)</w:t>
      </w:r>
    </w:p>
    <w:p w14:paraId="39E7B2FE" w14:textId="77777777" w:rsidR="00464966" w:rsidRPr="00D75A6C" w:rsidRDefault="00464966" w:rsidP="00D938AA"/>
    <w:p w14:paraId="39E7B2FF" w14:textId="77777777" w:rsidR="00FE1BB0" w:rsidRPr="00AF0A85" w:rsidRDefault="00FE1BB0" w:rsidP="00AF0A85">
      <w:pPr>
        <w:pStyle w:val="02-ODST-2"/>
        <w:rPr>
          <w:b/>
        </w:rPr>
      </w:pPr>
      <w:r w:rsidRPr="00AF0A85">
        <w:rPr>
          <w:b/>
        </w:rPr>
        <w:t>Kontaktní osoby a pojmy obsažené v zadávací dokumentaci</w:t>
      </w:r>
    </w:p>
    <w:p w14:paraId="39E7B300" w14:textId="77777777" w:rsidR="00F414BC" w:rsidRDefault="00F414BC" w:rsidP="00AF0A85">
      <w:pPr>
        <w:ind w:firstLine="142"/>
      </w:pPr>
      <w:r>
        <w:t>Kontaktní osobou za zadavatele je ve věcech:</w:t>
      </w: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753D0D" w:rsidRPr="0018063F" w14:paraId="39E7B305"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E7B301" w14:textId="77777777" w:rsidR="00753D0D" w:rsidRPr="00753D0D" w:rsidRDefault="00753D0D" w:rsidP="00753D0D">
            <w:pPr>
              <w:rPr>
                <w:rFonts w:cs="Arial"/>
                <w:color w:val="000000"/>
              </w:rPr>
            </w:pP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39E7B302" w14:textId="77777777" w:rsidR="00753D0D" w:rsidRPr="00753D0D" w:rsidRDefault="00753D0D" w:rsidP="00753D0D">
            <w:pPr>
              <w:rPr>
                <w:rFonts w:cs="Arial"/>
                <w:color w:val="000000"/>
              </w:rPr>
            </w:pPr>
            <w:r w:rsidRPr="00753D0D">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9E7B303" w14:textId="77777777" w:rsidR="00753D0D" w:rsidRPr="00753D0D" w:rsidRDefault="00753D0D" w:rsidP="00753D0D">
            <w:pPr>
              <w:rPr>
                <w:rFonts w:cs="Arial"/>
                <w:color w:val="000000"/>
              </w:rPr>
            </w:pPr>
            <w:r w:rsidRPr="00753D0D">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39E7B304" w14:textId="77777777" w:rsidR="00753D0D" w:rsidRPr="00753D0D" w:rsidRDefault="00753D0D" w:rsidP="00753D0D">
            <w:pPr>
              <w:rPr>
                <w:rFonts w:cs="Arial"/>
                <w:color w:val="000000"/>
              </w:rPr>
            </w:pPr>
            <w:r w:rsidRPr="00753D0D">
              <w:rPr>
                <w:rFonts w:cs="Arial"/>
                <w:color w:val="000000"/>
              </w:rPr>
              <w:t>e-mail:</w:t>
            </w:r>
          </w:p>
        </w:tc>
      </w:tr>
      <w:tr w:rsidR="00753D0D" w:rsidRPr="0018063F" w14:paraId="39E7B30A"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E7B306" w14:textId="77777777" w:rsidR="00753D0D" w:rsidRPr="00753D0D" w:rsidRDefault="00753D0D" w:rsidP="00753D0D">
            <w:pPr>
              <w:rPr>
                <w:rFonts w:cs="Arial"/>
                <w:color w:val="000000"/>
              </w:rPr>
            </w:pPr>
            <w:r w:rsidRPr="00753D0D">
              <w:rPr>
                <w:rFonts w:cs="Arial"/>
                <w:color w:val="000000"/>
              </w:rPr>
              <w:t>zadávacího řízení</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39E7B307" w14:textId="77777777" w:rsidR="00753D0D" w:rsidRPr="00753D0D" w:rsidRDefault="00753D0D" w:rsidP="00753D0D">
            <w:pPr>
              <w:rPr>
                <w:rFonts w:cs="Arial"/>
                <w:color w:val="000000"/>
              </w:rPr>
            </w:pPr>
            <w:r w:rsidRPr="00753D0D">
              <w:rPr>
                <w:rFonts w:cs="Arial"/>
                <w:color w:val="000000"/>
              </w:rPr>
              <w:t>Ing. Ivana Ševecová</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9E7B308" w14:textId="77777777" w:rsidR="00753D0D" w:rsidRPr="00753D0D" w:rsidRDefault="00753D0D" w:rsidP="00753D0D">
            <w:pPr>
              <w:rPr>
                <w:rFonts w:cs="Arial"/>
                <w:color w:val="000000"/>
              </w:rPr>
            </w:pPr>
            <w:r w:rsidRPr="00753D0D">
              <w:rPr>
                <w:rFonts w:cs="Arial"/>
                <w:color w:val="000000"/>
              </w:rPr>
              <w:t>221 968 109</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39E7B309" w14:textId="77777777" w:rsidR="00753D0D" w:rsidRPr="00753D0D" w:rsidRDefault="00753D0D" w:rsidP="00753D0D">
            <w:pPr>
              <w:rPr>
                <w:rFonts w:cs="Arial"/>
                <w:color w:val="000000"/>
              </w:rPr>
            </w:pPr>
            <w:r w:rsidRPr="00753D0D">
              <w:rPr>
                <w:rFonts w:cs="Arial"/>
                <w:color w:val="000000"/>
              </w:rPr>
              <w:t>Ivana.sevecova@ceproas.cz</w:t>
            </w:r>
          </w:p>
        </w:tc>
      </w:tr>
    </w:tbl>
    <w:p w14:paraId="39E7B30B" w14:textId="77777777" w:rsidR="00464966" w:rsidRDefault="00464966" w:rsidP="00AF0A85"/>
    <w:p w14:paraId="39E7B30C" w14:textId="77777777" w:rsidR="00F414BC" w:rsidRDefault="00F414BC" w:rsidP="00AF0A85">
      <w:r>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753D0D">
        <w:rPr>
          <w:b/>
        </w:rPr>
        <w:t>byly vždy v českém jazyce</w:t>
      </w:r>
      <w:r>
        <w:t>.</w:t>
      </w:r>
    </w:p>
    <w:p w14:paraId="39E7B30D" w14:textId="77777777" w:rsidR="00F414BC" w:rsidRPr="00B93A35" w:rsidRDefault="00F414BC" w:rsidP="00AF0A85">
      <w:pPr>
        <w:rPr>
          <w:rFonts w:cs="Arial"/>
          <w:b/>
        </w:rPr>
      </w:pPr>
      <w:r w:rsidRPr="00B93A35">
        <w:rPr>
          <w:rFonts w:cs="Arial"/>
          <w:b/>
        </w:rPr>
        <w:t>Pojmy užité v této zadávací dokumentaci:</w:t>
      </w:r>
    </w:p>
    <w:p w14:paraId="39E7B30E"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39E7B30F" w14:textId="77777777" w:rsidR="00B925B4" w:rsidRDefault="00B925B4" w:rsidP="00AF0A85">
      <w:pPr>
        <w:rPr>
          <w:i/>
          <w:u w:val="single"/>
        </w:rPr>
      </w:pPr>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r w:rsidR="005B5DFF">
        <w:t>;</w:t>
      </w:r>
    </w:p>
    <w:p w14:paraId="39E7B310" w14:textId="0D7F750A"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rsidR="002A0C90">
        <w:t>dodavatelem – účastníkem</w:t>
      </w:r>
      <w:r>
        <w:t xml:space="preserve"> zadávacího řízení</w:t>
      </w:r>
      <w:r w:rsidR="005B5DFF">
        <w:t>;</w:t>
      </w:r>
    </w:p>
    <w:p w14:paraId="39E7B311" w14:textId="77777777"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39E7B312" w14:textId="2C8159FC" w:rsidR="00F414BC" w:rsidRDefault="00F414BC" w:rsidP="00AF0A85">
      <w:pPr>
        <w:rPr>
          <w:b/>
          <w:sz w:val="28"/>
          <w:szCs w:val="28"/>
        </w:rPr>
      </w:pPr>
      <w:r>
        <w:rPr>
          <w:i/>
          <w:u w:val="single"/>
        </w:rPr>
        <w:t>zadávací</w:t>
      </w:r>
      <w:r w:rsidRPr="009D4A2D">
        <w:rPr>
          <w:i/>
          <w:u w:val="single"/>
        </w:rPr>
        <w:t xml:space="preserve"> </w:t>
      </w:r>
      <w:r w:rsidR="002A0C90" w:rsidRPr="009D4A2D">
        <w:rPr>
          <w:i/>
          <w:u w:val="single"/>
        </w:rPr>
        <w:t>řízení</w:t>
      </w:r>
      <w:r w:rsidR="002A0C90" w:rsidRPr="00B93A35">
        <w:t xml:space="preserve"> – jedná</w:t>
      </w:r>
      <w:r>
        <w:t xml:space="preserve"> se o zadávací řízení na </w:t>
      </w:r>
      <w:r w:rsidR="00753D0D">
        <w:t>na</w:t>
      </w:r>
      <w:r>
        <w:t xml:space="preserve">dlimitní veřejnou </w:t>
      </w:r>
      <w:r w:rsidRPr="00B93A35">
        <w:t>zakázku</w:t>
      </w:r>
      <w:r w:rsidR="00B925B4">
        <w:t xml:space="preserve"> </w:t>
      </w:r>
      <w:r w:rsidR="00B925B4" w:rsidRPr="009D4A2D">
        <w:t xml:space="preserve">s názvem </w:t>
      </w:r>
      <w:r w:rsidR="00B925B4">
        <w:t>veř</w:t>
      </w:r>
      <w:r w:rsidR="00DE10E2">
        <w:t xml:space="preserve">ejné zakázky </w:t>
      </w:r>
      <w:r w:rsidR="00D938AA" w:rsidRPr="00D938AA">
        <w:rPr>
          <w:b/>
        </w:rPr>
        <w:t xml:space="preserve">Rámcová </w:t>
      </w:r>
      <w:r w:rsidR="00BB342A" w:rsidRPr="00D938AA">
        <w:rPr>
          <w:b/>
        </w:rPr>
        <w:t>dohoda</w:t>
      </w:r>
      <w:r w:rsidR="00BB342A">
        <w:t xml:space="preserve"> – </w:t>
      </w:r>
      <w:r w:rsidR="00BB342A" w:rsidRPr="00BB342A">
        <w:rPr>
          <w:b/>
          <w:bCs/>
        </w:rPr>
        <w:t>Dodávky</w:t>
      </w:r>
      <w:r w:rsidR="00DE10E2" w:rsidRPr="00563BC6">
        <w:rPr>
          <w:b/>
        </w:rPr>
        <w:t xml:space="preserve"> </w:t>
      </w:r>
      <w:r w:rsidR="002A0C90">
        <w:rPr>
          <w:b/>
        </w:rPr>
        <w:t xml:space="preserve">benzínových a </w:t>
      </w:r>
      <w:r w:rsidR="00BB342A">
        <w:rPr>
          <w:b/>
        </w:rPr>
        <w:t>naftových aditiv</w:t>
      </w:r>
      <w:r w:rsidRPr="00B93A35">
        <w:t>, zadávan</w:t>
      </w:r>
      <w:r>
        <w:t xml:space="preserve">ou </w:t>
      </w:r>
      <w:r>
        <w:rPr>
          <w:rFonts w:cs="Arial"/>
        </w:rPr>
        <w:t>v </w:t>
      </w:r>
      <w:r w:rsidR="00753D0D">
        <w:rPr>
          <w:rFonts w:cs="Arial"/>
        </w:rPr>
        <w:t>na</w:t>
      </w:r>
      <w:r>
        <w:rPr>
          <w:rFonts w:cs="Arial"/>
        </w:rPr>
        <w:t xml:space="preserve">dlimitním režimu formou </w:t>
      </w:r>
      <w:r w:rsidR="00753D0D">
        <w:rPr>
          <w:rFonts w:cs="Arial"/>
        </w:rPr>
        <w:t>otevřeného</w:t>
      </w:r>
      <w:r>
        <w:rPr>
          <w:rFonts w:cs="Arial"/>
        </w:rPr>
        <w:t xml:space="preserve"> řízení</w:t>
      </w:r>
      <w:r w:rsidR="005B5DFF">
        <w:rPr>
          <w:rFonts w:cs="Arial"/>
        </w:rPr>
        <w:t>;</w:t>
      </w:r>
      <w:r w:rsidR="00902417">
        <w:t xml:space="preserve"> </w:t>
      </w:r>
    </w:p>
    <w:p w14:paraId="39E7B313"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39E7B314" w14:textId="77777777" w:rsidR="00F414BC" w:rsidRDefault="00F414BC" w:rsidP="00AF0A85">
      <w:r w:rsidRPr="009D4A2D">
        <w:rPr>
          <w:i/>
          <w:u w:val="single"/>
        </w:rPr>
        <w:t>zadavatel</w:t>
      </w:r>
      <w:r w:rsidRPr="00B93A35">
        <w:t xml:space="preserve"> – společnost ČEPRO, a.s. uvedená v čl. 1.1</w:t>
      </w:r>
      <w:r w:rsidR="00803F47">
        <w:t>.</w:t>
      </w:r>
      <w:r w:rsidRPr="00B93A35">
        <w:t xml:space="preserve"> této zadávací dokumentace</w:t>
      </w:r>
      <w:r w:rsidR="005B5DFF">
        <w:t>;</w:t>
      </w:r>
    </w:p>
    <w:p w14:paraId="39E7B315" w14:textId="37DFD77F" w:rsidR="00F414B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dlimitní veřejná zakázka na dodávk</w:t>
      </w:r>
      <w:r w:rsidR="00B925B4">
        <w:rPr>
          <w:rFonts w:cs="Arial"/>
        </w:rPr>
        <w:t>y</w:t>
      </w:r>
      <w:r>
        <w:rPr>
          <w:rFonts w:cs="Arial"/>
        </w:rPr>
        <w:t xml:space="preserve"> s</w:t>
      </w:r>
      <w:r w:rsidR="000D5573">
        <w:rPr>
          <w:rFonts w:cs="Arial"/>
        </w:rPr>
        <w:t xml:space="preserve"> názvem </w:t>
      </w:r>
      <w:r w:rsidR="00D938AA" w:rsidRPr="00D938AA">
        <w:rPr>
          <w:rFonts w:cs="Arial"/>
          <w:b/>
        </w:rPr>
        <w:t xml:space="preserve">Rámcová </w:t>
      </w:r>
      <w:r w:rsidR="00415C10" w:rsidRPr="00D938AA">
        <w:rPr>
          <w:rFonts w:cs="Arial"/>
          <w:b/>
        </w:rPr>
        <w:t>dohoda</w:t>
      </w:r>
      <w:r w:rsidR="00415C10">
        <w:rPr>
          <w:rFonts w:cs="Arial"/>
        </w:rPr>
        <w:t xml:space="preserve"> </w:t>
      </w:r>
      <w:r w:rsidR="00415C10" w:rsidRPr="00E377FB">
        <w:rPr>
          <w:rFonts w:cs="Arial"/>
          <w:b/>
          <w:bCs/>
        </w:rPr>
        <w:t>– Dodávky</w:t>
      </w:r>
      <w:r w:rsidR="00563BC6" w:rsidRPr="00563BC6">
        <w:rPr>
          <w:b/>
        </w:rPr>
        <w:t xml:space="preserve"> </w:t>
      </w:r>
      <w:r w:rsidR="00BB342A">
        <w:rPr>
          <w:b/>
        </w:rPr>
        <w:t>benzínových a naftových</w:t>
      </w:r>
      <w:r w:rsidR="006E1868">
        <w:rPr>
          <w:b/>
        </w:rPr>
        <w:t xml:space="preserve"> aditiv</w:t>
      </w:r>
      <w:r w:rsidR="00902417" w:rsidRPr="00563BC6">
        <w:rPr>
          <w:rFonts w:cs="Arial"/>
          <w:b/>
        </w:rPr>
        <w:t xml:space="preserve"> </w:t>
      </w:r>
      <w:r>
        <w:rPr>
          <w:rFonts w:cs="Arial"/>
        </w:rPr>
        <w:t>ve smyslu § 5</w:t>
      </w:r>
      <w:r w:rsidR="00753D0D">
        <w:rPr>
          <w:rFonts w:cs="Arial"/>
        </w:rPr>
        <w:t>6</w:t>
      </w:r>
      <w:r>
        <w:rPr>
          <w:rFonts w:cs="Arial"/>
        </w:rPr>
        <w:t xml:space="preserve"> zákona zadávaná dle podmínek uvedených v zákoně a v této zadávací dokumentaci v </w:t>
      </w:r>
      <w:r w:rsidR="00753D0D">
        <w:rPr>
          <w:rFonts w:cs="Arial"/>
        </w:rPr>
        <w:t>na</w:t>
      </w:r>
      <w:r>
        <w:rPr>
          <w:rFonts w:cs="Arial"/>
        </w:rPr>
        <w:t>dlimitním řízení</w:t>
      </w:r>
      <w:r w:rsidR="00B925B4">
        <w:rPr>
          <w:rFonts w:cs="Arial"/>
        </w:rPr>
        <w:t>, jejímž předmětem je uzavření rámcové dohody</w:t>
      </w:r>
      <w:r w:rsidR="00753D0D">
        <w:rPr>
          <w:rFonts w:cs="Arial"/>
        </w:rPr>
        <w:t xml:space="preserve"> s jedním dodavatelem</w:t>
      </w:r>
      <w:r w:rsidR="005B5DFF">
        <w:rPr>
          <w:rFonts w:cs="Arial"/>
        </w:rPr>
        <w:t>;</w:t>
      </w:r>
    </w:p>
    <w:p w14:paraId="39E7B316" w14:textId="77777777"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5B5DFF">
        <w:t>.</w:t>
      </w:r>
    </w:p>
    <w:p w14:paraId="39E7B317" w14:textId="77777777" w:rsidR="00464966" w:rsidRDefault="00464966" w:rsidP="00AF0A85"/>
    <w:p w14:paraId="39E7B318" w14:textId="77777777" w:rsidR="00464966" w:rsidRDefault="00464966" w:rsidP="00AF0A85"/>
    <w:p w14:paraId="39E7B319" w14:textId="77777777" w:rsidR="00F92B54" w:rsidRPr="00AF0A85" w:rsidRDefault="00F92B54" w:rsidP="00AF0A85">
      <w:pPr>
        <w:pStyle w:val="02-ODST-2"/>
        <w:rPr>
          <w:b/>
        </w:rPr>
      </w:pPr>
      <w:r w:rsidRPr="00AF0A85">
        <w:rPr>
          <w:b/>
        </w:rPr>
        <w:lastRenderedPageBreak/>
        <w:t xml:space="preserve">Druh zadávacího řízení </w:t>
      </w:r>
    </w:p>
    <w:p w14:paraId="39E7B31A" w14:textId="77777777" w:rsidR="00F92B54" w:rsidRPr="00CE210D" w:rsidRDefault="00F92B54" w:rsidP="00590EDA">
      <w:pPr>
        <w:ind w:left="142"/>
      </w:pPr>
      <w:r w:rsidRPr="00CE210D">
        <w:t xml:space="preserve">Dle terminologie zákona se jedná o </w:t>
      </w:r>
      <w:r w:rsidR="005B5DFF">
        <w:t>na</w:t>
      </w:r>
      <w:r w:rsidRPr="00CE210D">
        <w:t>dlimitní ve</w:t>
      </w:r>
      <w:r>
        <w:t>řejnou zakázku na dodávk</w:t>
      </w:r>
      <w:r w:rsidR="00B925B4">
        <w:t>y</w:t>
      </w:r>
      <w:r w:rsidRPr="00CE210D">
        <w:t>.</w:t>
      </w:r>
    </w:p>
    <w:p w14:paraId="39E7B31B" w14:textId="2A9D0D64" w:rsidR="00F92B54" w:rsidRPr="00CE210D" w:rsidRDefault="00F92B54" w:rsidP="00590EDA">
      <w:pPr>
        <w:ind w:left="142"/>
      </w:pPr>
      <w:r w:rsidRPr="00CE210D">
        <w:t xml:space="preserve">Tato zakázka s názvem </w:t>
      </w:r>
      <w:r w:rsidR="00D938AA" w:rsidRPr="00D938AA">
        <w:rPr>
          <w:b/>
        </w:rPr>
        <w:t xml:space="preserve">Rámcová </w:t>
      </w:r>
      <w:r w:rsidR="00D24DCD" w:rsidRPr="00D938AA">
        <w:rPr>
          <w:b/>
        </w:rPr>
        <w:t>dohoda</w:t>
      </w:r>
      <w:r w:rsidR="00D24DCD">
        <w:t xml:space="preserve"> – </w:t>
      </w:r>
      <w:r w:rsidR="00D24DCD" w:rsidRPr="00415C10">
        <w:rPr>
          <w:b/>
          <w:bCs/>
        </w:rPr>
        <w:t>Dodávky</w:t>
      </w:r>
      <w:r w:rsidR="00563BC6" w:rsidRPr="00415C10">
        <w:rPr>
          <w:b/>
          <w:bCs/>
        </w:rPr>
        <w:t xml:space="preserve"> </w:t>
      </w:r>
      <w:r w:rsidR="006E1868" w:rsidRPr="00415C10">
        <w:rPr>
          <w:b/>
          <w:bCs/>
        </w:rPr>
        <w:t>b</w:t>
      </w:r>
      <w:r w:rsidR="006E1868">
        <w:rPr>
          <w:b/>
        </w:rPr>
        <w:t>enzínových a naftových aditiv</w:t>
      </w:r>
      <w:r w:rsidR="00563BC6" w:rsidRPr="00CE210D">
        <w:t xml:space="preserve"> </w:t>
      </w:r>
      <w:r w:rsidRPr="00CE210D">
        <w:t xml:space="preserve">je vypracována a zadávána v </w:t>
      </w:r>
      <w:r w:rsidR="00FF1AD5">
        <w:t>na</w:t>
      </w:r>
      <w:r w:rsidR="00FF1AD5" w:rsidRPr="00CE210D">
        <w:t xml:space="preserve">dlimitním </w:t>
      </w:r>
      <w:r w:rsidRPr="00CE210D">
        <w:t>režimu</w:t>
      </w:r>
      <w:r w:rsidR="00830C5C">
        <w:t>.</w:t>
      </w:r>
    </w:p>
    <w:p w14:paraId="39E7B31C" w14:textId="77777777" w:rsidR="00D938AA" w:rsidRPr="0053377B" w:rsidRDefault="00D938AA" w:rsidP="00590EDA">
      <w:pPr>
        <w:ind w:left="142"/>
        <w:rPr>
          <w:rFonts w:cs="Arial"/>
        </w:rPr>
      </w:pPr>
      <w:r w:rsidRPr="0053377B">
        <w:rPr>
          <w:rFonts w:cs="Arial"/>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39E7B31D" w14:textId="77777777" w:rsidR="00D938AA" w:rsidRPr="00CE210D" w:rsidRDefault="00D938AA" w:rsidP="00590EDA">
      <w:pPr>
        <w:ind w:left="142"/>
      </w:pPr>
      <w:r w:rsidRPr="0053377B">
        <w:rPr>
          <w:rFonts w:cs="Arial"/>
        </w:rPr>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r>
        <w:rPr>
          <w:rFonts w:cs="Arial"/>
        </w:rPr>
        <w:t>.</w:t>
      </w:r>
    </w:p>
    <w:p w14:paraId="39E7B31E" w14:textId="77777777" w:rsidR="00F92B54" w:rsidRDefault="00F92B54" w:rsidP="00590EDA">
      <w:pPr>
        <w:ind w:left="142"/>
      </w:pPr>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39E7B31F" w14:textId="77777777" w:rsidR="005B5DFF" w:rsidRPr="005B5DFF" w:rsidRDefault="005B5DFF" w:rsidP="00D41446">
      <w:pPr>
        <w:pStyle w:val="02-ODST-2"/>
        <w:ind w:left="567"/>
        <w:rPr>
          <w:b/>
        </w:rPr>
      </w:pPr>
      <w:bookmarkStart w:id="1" w:name="_Toc410642817"/>
      <w:r w:rsidRPr="005B5DFF">
        <w:rPr>
          <w:b/>
        </w:rPr>
        <w:t>Druh výběrového řízení</w:t>
      </w:r>
      <w:bookmarkEnd w:id="1"/>
      <w:r w:rsidRPr="005B5DFF">
        <w:rPr>
          <w:b/>
        </w:rPr>
        <w:t xml:space="preserve"> </w:t>
      </w:r>
    </w:p>
    <w:p w14:paraId="39E7B320" w14:textId="77777777" w:rsidR="005B5DFF" w:rsidRDefault="005B5DFF" w:rsidP="00590EDA">
      <w:pPr>
        <w:pStyle w:val="02-ODST-2"/>
        <w:numPr>
          <w:ilvl w:val="0"/>
          <w:numId w:val="0"/>
        </w:numPr>
        <w:ind w:left="142"/>
        <w:rPr>
          <w:rFonts w:cs="Arial"/>
        </w:rPr>
      </w:pPr>
      <w:r w:rsidRPr="00376FDC">
        <w:rPr>
          <w:rFonts w:cs="Arial"/>
        </w:rPr>
        <w:t xml:space="preserve">Jedná se o otevřené zřízení podle ustanovení § </w:t>
      </w:r>
      <w:r>
        <w:rPr>
          <w:rFonts w:cs="Arial"/>
        </w:rPr>
        <w:t>56</w:t>
      </w:r>
      <w:r w:rsidRPr="00376FDC">
        <w:rPr>
          <w:rFonts w:cs="Arial"/>
        </w:rPr>
        <w:t xml:space="preserve"> zákona</w:t>
      </w:r>
      <w:r>
        <w:rPr>
          <w:rFonts w:cs="Arial"/>
        </w:rPr>
        <w:t>.</w:t>
      </w:r>
    </w:p>
    <w:p w14:paraId="39E7B321" w14:textId="77777777" w:rsidR="005B5DFF" w:rsidRPr="005B5DFF" w:rsidRDefault="005B5DFF" w:rsidP="00D41446">
      <w:pPr>
        <w:pStyle w:val="02-ODST-2"/>
        <w:ind w:left="567"/>
        <w:rPr>
          <w:b/>
        </w:rPr>
      </w:pPr>
      <w:r w:rsidRPr="005B5DFF">
        <w:rPr>
          <w:b/>
        </w:rPr>
        <w:t>Vysvětlení zadávací dokumentace</w:t>
      </w:r>
    </w:p>
    <w:p w14:paraId="39E7B322" w14:textId="4BB0BF1C" w:rsidR="005B5DFF" w:rsidRDefault="005B5DFF" w:rsidP="00590EDA">
      <w:pPr>
        <w:pStyle w:val="02-ODST-2"/>
        <w:numPr>
          <w:ilvl w:val="0"/>
          <w:numId w:val="0"/>
        </w:numPr>
        <w:ind w:left="142"/>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cs="Arial"/>
        </w:rPr>
        <w:t>5 p</w:t>
      </w:r>
      <w:r w:rsidRPr="00287082">
        <w:rPr>
          <w:rFonts w:cs="Arial"/>
        </w:rPr>
        <w:t>racovních dnů od 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 dn</w:t>
      </w:r>
      <w:r w:rsidR="00943082">
        <w:rPr>
          <w:rFonts w:cs="Arial"/>
        </w:rPr>
        <w:t>y</w:t>
      </w:r>
      <w:r w:rsidRPr="00287082">
        <w:rPr>
          <w:rFonts w:cs="Arial"/>
        </w:rPr>
        <w:t xml:space="preserve"> před uplynutím lhůty </w:t>
      </w:r>
      <w:r w:rsidR="003D5D80">
        <w:rPr>
          <w:rFonts w:cs="Arial"/>
        </w:rPr>
        <w:t xml:space="preserve">podle ustanovení </w:t>
      </w:r>
      <w:r w:rsidRPr="00DE3F63">
        <w:rPr>
          <w:rFonts w:cs="Arial"/>
        </w:rPr>
        <w:t xml:space="preserve">§ </w:t>
      </w:r>
      <w:r>
        <w:rPr>
          <w:rFonts w:cs="Arial"/>
        </w:rPr>
        <w:t>98</w:t>
      </w:r>
      <w:r w:rsidRPr="00DE3F63">
        <w:rPr>
          <w:rFonts w:cs="Arial"/>
        </w:rPr>
        <w:t xml:space="preserve"> odst. </w:t>
      </w:r>
      <w:r w:rsidR="003D5D80">
        <w:rPr>
          <w:rFonts w:cs="Arial"/>
        </w:rPr>
        <w:t>1</w:t>
      </w:r>
      <w:r w:rsidRPr="00DE3F63">
        <w:rPr>
          <w:rFonts w:cs="Arial"/>
        </w:rPr>
        <w:t xml:space="preserve"> zákona</w:t>
      </w:r>
      <w:r>
        <w:rPr>
          <w:rFonts w:cs="Arial"/>
        </w:rPr>
        <w:t>.</w:t>
      </w:r>
    </w:p>
    <w:p w14:paraId="39E7B323" w14:textId="77777777" w:rsidR="00D938AA" w:rsidRDefault="00D938AA" w:rsidP="00590EDA">
      <w:pPr>
        <w:pStyle w:val="02-ODST-2"/>
        <w:numPr>
          <w:ilvl w:val="0"/>
          <w:numId w:val="0"/>
        </w:numPr>
        <w:ind w:left="142"/>
        <w:rPr>
          <w:rFonts w:cs="Arial"/>
        </w:rPr>
      </w:pPr>
      <w:r w:rsidRPr="0029657F">
        <w:rPr>
          <w:rFonts w:cs="Arial"/>
        </w:rPr>
        <w:t>Zadavatel je oprávněn provést změnu nebo doplnění zadávací dokumentace v souladu a při dodržení podmínek stanovených zákonem</w:t>
      </w:r>
      <w:r w:rsidR="00830C5C">
        <w:rPr>
          <w:rFonts w:cs="Arial"/>
        </w:rPr>
        <w:t>.</w:t>
      </w:r>
    </w:p>
    <w:p w14:paraId="39E7B324" w14:textId="77777777" w:rsidR="005B5DFF" w:rsidRPr="005B5DFF" w:rsidRDefault="005B5DFF" w:rsidP="00D41446">
      <w:pPr>
        <w:pStyle w:val="02-ODST-2"/>
        <w:ind w:left="567"/>
        <w:rPr>
          <w:b/>
        </w:rPr>
      </w:pPr>
      <w:bookmarkStart w:id="2" w:name="_Toc410642820"/>
      <w:r w:rsidRPr="005B5DFF">
        <w:rPr>
          <w:b/>
        </w:rPr>
        <w:t>Lhůta a místo pro podání nabídky</w:t>
      </w:r>
      <w:bookmarkEnd w:id="2"/>
    </w:p>
    <w:p w14:paraId="39E7B325" w14:textId="18EDC74A" w:rsidR="00D938AA" w:rsidRDefault="00D938AA" w:rsidP="00590EDA">
      <w:pPr>
        <w:ind w:left="142"/>
        <w:rPr>
          <w:rStyle w:val="Hypertextovodkaz"/>
          <w:rFonts w:eastAsiaTheme="majorEastAsia" w:cs="Arial"/>
        </w:rPr>
      </w:pPr>
      <w:r w:rsidRPr="00071E15">
        <w:rPr>
          <w:rFonts w:cs="Arial"/>
        </w:rPr>
        <w:t xml:space="preserve">Nabídka musí být podána v písemné formě v souladu s ustanovením § 103 odst. 1, písm. c) </w:t>
      </w:r>
      <w:proofErr w:type="gramStart"/>
      <w:r w:rsidRPr="00071E15">
        <w:rPr>
          <w:rFonts w:cs="Arial"/>
        </w:rPr>
        <w:t>zákona</w:t>
      </w:r>
      <w:proofErr w:type="gramEnd"/>
      <w:r w:rsidRPr="00071E15">
        <w:rPr>
          <w:rFonts w:cs="Arial"/>
        </w:rPr>
        <w:t xml:space="preserve"> a to pouze v elektronické podobě prostřednictvím elektronického </w:t>
      </w:r>
      <w:r w:rsidR="006E1868" w:rsidRPr="00071E15">
        <w:rPr>
          <w:rFonts w:cs="Arial"/>
        </w:rPr>
        <w:t xml:space="preserve">nástroje </w:t>
      </w:r>
      <w:r w:rsidR="00415C10" w:rsidRPr="00071E15">
        <w:rPr>
          <w:rFonts w:cs="Arial"/>
        </w:rPr>
        <w:t>EZAK na</w:t>
      </w:r>
      <w:r w:rsidRPr="00071E15">
        <w:rPr>
          <w:rFonts w:cs="Arial"/>
        </w:rPr>
        <w:t xml:space="preserve"> internetových stránkách společnost:</w:t>
      </w:r>
      <w:r w:rsidRPr="001725B0">
        <w:rPr>
          <w:rFonts w:cs="Arial"/>
        </w:rPr>
        <w:t xml:space="preserve"> </w:t>
      </w:r>
      <w:hyperlink r:id="rId9" w:history="1">
        <w:r w:rsidRPr="00071E15">
          <w:rPr>
            <w:rStyle w:val="Hypertextovodkaz"/>
            <w:rFonts w:eastAsiaTheme="majorEastAsia" w:cs="Arial"/>
          </w:rPr>
          <w:t>https://zakazky.ceproas.cz/</w:t>
        </w:r>
      </w:hyperlink>
    </w:p>
    <w:p w14:paraId="258012EC" w14:textId="77777777" w:rsidR="009A69E6" w:rsidRPr="003E12CB" w:rsidRDefault="009A69E6" w:rsidP="009A69E6">
      <w:pPr>
        <w:spacing w:before="60"/>
        <w:ind w:left="357"/>
        <w:rPr>
          <w:rFonts w:cs="Arial"/>
          <w:b/>
          <w:sz w:val="24"/>
          <w:szCs w:val="24"/>
          <w:u w:val="single"/>
        </w:rPr>
      </w:pPr>
      <w:r w:rsidRPr="001725B0">
        <w:rPr>
          <w:rFonts w:cs="Arial"/>
        </w:rPr>
        <w:t xml:space="preserve">  </w:t>
      </w:r>
      <w:r w:rsidRPr="001725B0">
        <w:rPr>
          <w:rFonts w:cs="Arial"/>
          <w:b/>
        </w:rPr>
        <w:t xml:space="preserve">                  </w:t>
      </w:r>
      <w:r w:rsidRPr="003E12CB">
        <w:rPr>
          <w:rFonts w:cs="Arial"/>
          <w:b/>
          <w:sz w:val="24"/>
          <w:szCs w:val="24"/>
          <w:u w:val="single"/>
        </w:rPr>
        <w:t>Termín pro podání nabídek je uveden na profilu zadavatele</w:t>
      </w:r>
      <w:r>
        <w:rPr>
          <w:rFonts w:cs="Arial"/>
          <w:b/>
          <w:sz w:val="24"/>
          <w:szCs w:val="24"/>
          <w:u w:val="single"/>
        </w:rPr>
        <w:t>.</w:t>
      </w:r>
    </w:p>
    <w:p w14:paraId="39E7B328" w14:textId="77777777" w:rsidR="00D938AA" w:rsidRPr="00071E15" w:rsidRDefault="00D938AA" w:rsidP="00D938AA">
      <w:pPr>
        <w:rPr>
          <w:rFonts w:cs="Arial"/>
        </w:rPr>
      </w:pPr>
      <w:r w:rsidRPr="00071E15">
        <w:rPr>
          <w:rFonts w:cs="Arial"/>
          <w:b/>
        </w:rPr>
        <w:t>Otevíráním nabídek v elektronické podobě se rozumí zpřístupnění jejího obsahu zadavateli. Nabídky v elektronické podobě otevírá zadavatel po uplynutí lhůty pro podání nabídek v souladu s § 109</w:t>
      </w:r>
      <w:r w:rsidRPr="00071E15">
        <w:rPr>
          <w:rFonts w:cs="Arial"/>
        </w:rPr>
        <w:t>.</w:t>
      </w:r>
    </w:p>
    <w:p w14:paraId="39E7B329" w14:textId="3172CB91" w:rsidR="00D938AA" w:rsidRDefault="00D938AA" w:rsidP="00D938AA">
      <w:pPr>
        <w:pStyle w:val="02-ODST-2"/>
        <w:numPr>
          <w:ilvl w:val="0"/>
          <w:numId w:val="0"/>
        </w:numPr>
        <w:rPr>
          <w:b/>
        </w:rPr>
      </w:pPr>
      <w:r w:rsidRPr="00071E15">
        <w:rPr>
          <w:rFonts w:cs="Arial"/>
        </w:rPr>
        <w:t xml:space="preserve">Při otevírání </w:t>
      </w:r>
      <w:r w:rsidR="00943082">
        <w:rPr>
          <w:rFonts w:cs="Arial"/>
        </w:rPr>
        <w:t>nabídek</w:t>
      </w:r>
      <w:r w:rsidRPr="00071E15">
        <w:rPr>
          <w:rFonts w:cs="Arial"/>
        </w:rPr>
        <w:t xml:space="preserve"> bude provedena kontrola nabídek, zda nabídky byly doručeny ve stanovené lhůtě a v souladu s § 109 odst. 2 zákona</w:t>
      </w:r>
      <w:r w:rsidR="00D52DF4">
        <w:rPr>
          <w:rFonts w:cs="Arial"/>
        </w:rPr>
        <w:t>.</w:t>
      </w:r>
    </w:p>
    <w:p w14:paraId="39E7B32A" w14:textId="77777777" w:rsidR="00DC18B9" w:rsidRPr="00376FDC" w:rsidRDefault="00DC18B9" w:rsidP="00DC18B9">
      <w:pPr>
        <w:pStyle w:val="01-L"/>
      </w:pPr>
      <w:bookmarkStart w:id="3" w:name="_Toc410642824"/>
      <w:r w:rsidRPr="00376FDC">
        <w:t>Vymezení předmětu</w:t>
      </w:r>
      <w:r>
        <w:t xml:space="preserve"> </w:t>
      </w:r>
      <w:r w:rsidRPr="00376FDC">
        <w:t>zakázky</w:t>
      </w:r>
      <w:bookmarkEnd w:id="3"/>
    </w:p>
    <w:p w14:paraId="39E7B32B" w14:textId="77777777" w:rsidR="00FA3FE9" w:rsidRDefault="00FA3FE9" w:rsidP="00D41446">
      <w:pPr>
        <w:pStyle w:val="02-ODST-2"/>
        <w:ind w:left="567"/>
        <w:rPr>
          <w:b/>
        </w:rPr>
      </w:pPr>
      <w:r w:rsidRPr="00AF0A85">
        <w:rPr>
          <w:b/>
        </w:rPr>
        <w:t>Vymezení předmětu zakázky</w:t>
      </w:r>
      <w:r w:rsidR="00EB12EA">
        <w:rPr>
          <w:b/>
        </w:rPr>
        <w:t xml:space="preserve"> a vymezení předmětu dílčích zakázek zadávaných na základě smlouvy</w:t>
      </w:r>
    </w:p>
    <w:p w14:paraId="39E7B32C" w14:textId="77777777" w:rsidR="00EB12EA" w:rsidRDefault="00EB12EA" w:rsidP="00D41446">
      <w:pPr>
        <w:pStyle w:val="05-ODST-3"/>
      </w:pPr>
      <w:r w:rsidRPr="00D41446">
        <w:rPr>
          <w:b/>
        </w:rPr>
        <w:t>Předmět veřejné zakázky</w:t>
      </w:r>
    </w:p>
    <w:p w14:paraId="39E7B32D" w14:textId="20D80EF1" w:rsidR="00563BC6" w:rsidRDefault="00563BC6" w:rsidP="00590EDA">
      <w:pPr>
        <w:ind w:left="142"/>
      </w:pPr>
      <w:r>
        <w:t>Předmětem této zakázky je</w:t>
      </w:r>
      <w:r w:rsidRPr="00D33E5F">
        <w:t xml:space="preserve"> </w:t>
      </w:r>
      <w:r>
        <w:t xml:space="preserve">uzavření rámcové </w:t>
      </w:r>
      <w:r w:rsidR="00FB1A09">
        <w:t xml:space="preserve">dohody </w:t>
      </w:r>
      <w:r>
        <w:t xml:space="preserve">na průběžné dodávky </w:t>
      </w:r>
      <w:r w:rsidR="00B20C47">
        <w:t>benzinových a naftových aditiv s dodáním do jednotlivých skladů Čepro a.s., dodání dle</w:t>
      </w:r>
      <w:r w:rsidR="00AA3FDF">
        <w:t xml:space="preserve"> obchodních </w:t>
      </w:r>
      <w:r w:rsidR="009A35A7">
        <w:t xml:space="preserve">podmínek </w:t>
      </w:r>
      <w:proofErr w:type="spellStart"/>
      <w:r w:rsidR="009A35A7">
        <w:t>Incoterms</w:t>
      </w:r>
      <w:proofErr w:type="spellEnd"/>
      <w:r w:rsidR="00B20C47">
        <w:t xml:space="preserve"> 2021, DAP </w:t>
      </w:r>
      <w:r w:rsidR="00517291">
        <w:t>sklady ČEPRO, a.s.</w:t>
      </w:r>
      <w:r w:rsidR="009A35A7">
        <w:t xml:space="preserve">, </w:t>
      </w:r>
      <w:r w:rsidRPr="00C04CB1">
        <w:t>(</w:t>
      </w:r>
      <w:r>
        <w:t>dále jen také „</w:t>
      </w:r>
      <w:r w:rsidR="00200BAC">
        <w:t>aditiva</w:t>
      </w:r>
      <w:r>
        <w:t>“</w:t>
      </w:r>
      <w:r w:rsidR="005A7666">
        <w:t xml:space="preserve"> nebo také „zboží“</w:t>
      </w:r>
      <w:r w:rsidRPr="00C04CB1">
        <w:t xml:space="preserve">) </w:t>
      </w:r>
      <w:r>
        <w:t xml:space="preserve">a jeho dopravu </w:t>
      </w:r>
      <w:r w:rsidR="00A11D53">
        <w:t xml:space="preserve">v 1000 litrových </w:t>
      </w:r>
      <w:r w:rsidR="00E72E59">
        <w:t>nádobách</w:t>
      </w:r>
      <w:r w:rsidR="00E72E59" w:rsidRPr="0003451F">
        <w:t xml:space="preserve">, resp. plastových </w:t>
      </w:r>
      <w:proofErr w:type="spellStart"/>
      <w:r w:rsidR="00E72E59" w:rsidRPr="0003451F">
        <w:t>paletizovaných</w:t>
      </w:r>
      <w:proofErr w:type="spellEnd"/>
      <w:r w:rsidR="00E72E59" w:rsidRPr="0003451F">
        <w:t xml:space="preserve"> kontejnerech (</w:t>
      </w:r>
      <w:r w:rsidR="00E72E59">
        <w:t>dále též jen „</w:t>
      </w:r>
      <w:r w:rsidR="00E72E59" w:rsidRPr="0003451F">
        <w:t>IBC</w:t>
      </w:r>
      <w:r w:rsidR="00747946">
        <w:t xml:space="preserve"> nádobách“</w:t>
      </w:r>
      <w:r w:rsidR="00E72E59" w:rsidRPr="0003451F">
        <w:t>)</w:t>
      </w:r>
      <w:del w:id="4" w:author="Ševecová Ivana" w:date="2023-02-16T07:45:00Z">
        <w:r w:rsidR="00747946" w:rsidDel="00E36229">
          <w:delText xml:space="preserve"> </w:delText>
        </w:r>
        <w:r w:rsidR="000937EE" w:rsidDel="00E36229">
          <w:delText>a/</w:delText>
        </w:r>
        <w:r w:rsidR="00616181" w:rsidRPr="009E192D" w:rsidDel="00E36229">
          <w:delText>nebo</w:delText>
        </w:r>
        <w:r w:rsidR="00A11D53" w:rsidRPr="009E192D" w:rsidDel="00E36229">
          <w:delText xml:space="preserve"> </w:delText>
        </w:r>
        <w:r w:rsidR="0012285D" w:rsidRPr="009E192D" w:rsidDel="00E36229">
          <w:delText xml:space="preserve">v </w:delText>
        </w:r>
        <w:r w:rsidR="006E60A7" w:rsidRPr="009E192D" w:rsidDel="00E36229">
          <w:delText xml:space="preserve">5 </w:delText>
        </w:r>
        <w:r w:rsidR="009E192D" w:rsidRPr="009E192D" w:rsidDel="00E36229">
          <w:delText>litr</w:delText>
        </w:r>
        <w:r w:rsidR="009E192D" w:rsidDel="00E36229">
          <w:delText>ových nebo</w:delText>
        </w:r>
        <w:r w:rsidR="00982D64" w:rsidDel="00E36229">
          <w:delText xml:space="preserve"> 10 litrových kanystrech</w:delText>
        </w:r>
      </w:del>
      <w:r w:rsidR="0012285D">
        <w:t xml:space="preserve">, </w:t>
      </w:r>
      <w:r w:rsidR="00A11D53">
        <w:t>se zpětným odvozem prázdných IBC nádob</w:t>
      </w:r>
      <w:r w:rsidR="0012285D">
        <w:t xml:space="preserve">, </w:t>
      </w:r>
      <w:r>
        <w:t xml:space="preserve">a to vše </w:t>
      </w:r>
      <w:r w:rsidRPr="00337983">
        <w:t>dle podmínek uvedených v této zadávací dokumentaci a jejích nedílných součástech</w:t>
      </w:r>
      <w:r>
        <w:t>.</w:t>
      </w:r>
    </w:p>
    <w:p w14:paraId="39E7B32E" w14:textId="77777777" w:rsidR="00EB12EA" w:rsidRDefault="00EB12EA" w:rsidP="00590EDA">
      <w:pPr>
        <w:ind w:left="142"/>
        <w:rPr>
          <w:rFonts w:cs="Arial"/>
          <w:color w:val="000000"/>
        </w:rPr>
      </w:pPr>
      <w:r>
        <w:rPr>
          <w:rFonts w:cs="Arial"/>
          <w:color w:val="000000"/>
        </w:rPr>
        <w:t>Smluvní stranou rámcové dohody uzavřené na základě tohoto zadávacího řízení vedeného v </w:t>
      </w:r>
      <w:r w:rsidR="00E900FF">
        <w:rPr>
          <w:rFonts w:cs="Arial"/>
          <w:color w:val="000000"/>
        </w:rPr>
        <w:t>na</w:t>
      </w:r>
      <w:r>
        <w:rPr>
          <w:rFonts w:cs="Arial"/>
          <w:color w:val="000000"/>
        </w:rPr>
        <w:t xml:space="preserve">dlimitním režimu formou </w:t>
      </w:r>
      <w:r w:rsidR="00E900FF">
        <w:rPr>
          <w:rFonts w:cs="Arial"/>
          <w:color w:val="000000"/>
        </w:rPr>
        <w:t>otevřeného</w:t>
      </w:r>
      <w:r>
        <w:rPr>
          <w:rFonts w:cs="Arial"/>
          <w:color w:val="000000"/>
        </w:rPr>
        <w:t xml:space="preserve"> řízení bude zadavatel a dodavatel, jehož nabídka bude </w:t>
      </w:r>
      <w:r>
        <w:rPr>
          <w:rFonts w:cs="Arial"/>
          <w:color w:val="000000"/>
        </w:rPr>
        <w:lastRenderedPageBreak/>
        <w:t>ekonomicky nejvýhodnější (dle stanovených kritérií hodnocení). Po dobu účinnosti rámcové dohody nesmí být rozšířen okruh zadavatelů či dodavatelů, jež jsou účastníky rámcové dohody.</w:t>
      </w:r>
    </w:p>
    <w:p w14:paraId="39E7B32F" w14:textId="37838E1D" w:rsidR="007F703D" w:rsidRPr="00D41446" w:rsidRDefault="007F703D" w:rsidP="00590EDA">
      <w:pPr>
        <w:ind w:firstLine="142"/>
      </w:pPr>
      <w:r>
        <w:rPr>
          <w:rFonts w:cs="Arial"/>
          <w:color w:val="000000"/>
        </w:rPr>
        <w:t>Smlouva bude uzavřena</w:t>
      </w:r>
      <w:r w:rsidR="0057344F">
        <w:rPr>
          <w:rFonts w:cs="Arial"/>
          <w:color w:val="000000"/>
        </w:rPr>
        <w:t xml:space="preserve"> na dobu </w:t>
      </w:r>
      <w:r w:rsidR="00AE11F2">
        <w:rPr>
          <w:rFonts w:cs="Arial"/>
          <w:color w:val="000000"/>
        </w:rPr>
        <w:t>48 měsíců od podpisu rámcové dohody</w:t>
      </w:r>
      <w:r w:rsidR="00E900FF">
        <w:rPr>
          <w:rFonts w:cs="Arial"/>
          <w:color w:val="000000"/>
        </w:rPr>
        <w:t>.</w:t>
      </w:r>
    </w:p>
    <w:p w14:paraId="39E7B330" w14:textId="77777777" w:rsidR="00EB12EA" w:rsidRDefault="00EB12EA" w:rsidP="00590EDA">
      <w:pPr>
        <w:ind w:left="142"/>
        <w:rPr>
          <w:rFonts w:cs="Arial"/>
          <w:color w:val="000000"/>
        </w:rPr>
      </w:pPr>
      <w:r>
        <w:t>D</w:t>
      </w:r>
      <w:r w:rsidRPr="00EB12EA">
        <w:t>í</w:t>
      </w:r>
      <w:r>
        <w:t>lčí zakázky budou zadavatelem</w:t>
      </w:r>
      <w:r w:rsidRPr="00EB12EA">
        <w:t xml:space="preserve"> požadovány a zadávány na základě písemné výzvy k poskytnutí plnění </w:t>
      </w:r>
      <w:r>
        <w:t xml:space="preserve">dodavatele </w:t>
      </w:r>
      <w:r w:rsidRPr="00EB12EA">
        <w:t xml:space="preserve">(dále též jen „výzva </w:t>
      </w:r>
      <w:r>
        <w:t>zadavatele</w:t>
      </w:r>
      <w:r w:rsidRPr="00EB12EA">
        <w:t>“ či „objednávka“) a potvrzení tét</w:t>
      </w:r>
      <w:r>
        <w:t>o výzvy zadavatele dodavatelem</w:t>
      </w:r>
      <w:r w:rsidRPr="00EB12EA">
        <w:t>, při</w:t>
      </w:r>
      <w:r>
        <w:t>čemž dodavatel</w:t>
      </w:r>
      <w:r w:rsidRPr="00EB12EA">
        <w:t xml:space="preserve"> akceptuje objednávku písemným potvrzením</w:t>
      </w:r>
      <w:r w:rsidR="006F708B">
        <w:t>.</w:t>
      </w:r>
      <w:r w:rsidRPr="00EB12EA">
        <w:t xml:space="preserve"> </w:t>
      </w:r>
    </w:p>
    <w:p w14:paraId="39E7B331" w14:textId="77777777" w:rsidR="00EB12EA" w:rsidRDefault="00EB12EA" w:rsidP="00D41446">
      <w:pPr>
        <w:pStyle w:val="05-ODST-3"/>
      </w:pPr>
      <w:r w:rsidRPr="00D41446">
        <w:rPr>
          <w:b/>
        </w:rPr>
        <w:t>Předmět dílčí veřejné zakázky</w:t>
      </w:r>
    </w:p>
    <w:p w14:paraId="030DFC71" w14:textId="08AE1A8F" w:rsidR="002D5F49" w:rsidRPr="00034712" w:rsidRDefault="00EB12EA" w:rsidP="00590EDA">
      <w:pPr>
        <w:pStyle w:val="pf0"/>
        <w:ind w:left="142"/>
        <w:jc w:val="both"/>
        <w:rPr>
          <w:rFonts w:ascii="Arial" w:hAnsi="Arial" w:cs="Arial"/>
          <w:sz w:val="20"/>
          <w:szCs w:val="20"/>
        </w:rPr>
      </w:pPr>
      <w:r w:rsidRPr="0019480C">
        <w:rPr>
          <w:rFonts w:ascii="Arial" w:hAnsi="Arial" w:cs="Arial"/>
          <w:color w:val="000000"/>
          <w:sz w:val="20"/>
          <w:szCs w:val="20"/>
        </w:rPr>
        <w:t>Předmětem jednotlivých dílčích veřejných zakázek zadávaných na zá</w:t>
      </w:r>
      <w:r w:rsidR="00A1525E" w:rsidRPr="0019480C">
        <w:rPr>
          <w:rFonts w:ascii="Arial" w:hAnsi="Arial" w:cs="Arial"/>
          <w:color w:val="000000"/>
          <w:sz w:val="20"/>
          <w:szCs w:val="20"/>
        </w:rPr>
        <w:t xml:space="preserve">kladě uzavřené rámcové dohody jsou průběžné dodávky </w:t>
      </w:r>
      <w:r w:rsidR="00940C32" w:rsidRPr="0019480C">
        <w:rPr>
          <w:rFonts w:ascii="Arial" w:hAnsi="Arial" w:cs="Arial"/>
          <w:color w:val="000000"/>
          <w:sz w:val="20"/>
          <w:szCs w:val="20"/>
        </w:rPr>
        <w:t>aditiv</w:t>
      </w:r>
      <w:r w:rsidR="00E5313B" w:rsidRPr="0019480C">
        <w:rPr>
          <w:rFonts w:ascii="Arial" w:hAnsi="Arial" w:cs="Arial"/>
          <w:color w:val="000000"/>
          <w:sz w:val="20"/>
          <w:szCs w:val="20"/>
        </w:rPr>
        <w:t xml:space="preserve">, </w:t>
      </w:r>
      <w:r w:rsidR="00A1525E" w:rsidRPr="0019480C">
        <w:rPr>
          <w:rFonts w:ascii="Arial" w:hAnsi="Arial" w:cs="Arial"/>
          <w:color w:val="000000"/>
          <w:sz w:val="20"/>
          <w:szCs w:val="20"/>
        </w:rPr>
        <w:t xml:space="preserve">doprava </w:t>
      </w:r>
      <w:r w:rsidR="00561CA5" w:rsidRPr="0019480C">
        <w:rPr>
          <w:rFonts w:ascii="Arial" w:hAnsi="Arial" w:cs="Arial"/>
          <w:color w:val="000000"/>
          <w:sz w:val="20"/>
          <w:szCs w:val="20"/>
        </w:rPr>
        <w:t xml:space="preserve">v 1000 litrových IBC </w:t>
      </w:r>
      <w:del w:id="5" w:author="Ševecová Ivana" w:date="2023-02-16T07:45:00Z">
        <w:r w:rsidR="00561CA5" w:rsidRPr="0019480C" w:rsidDel="00E36229">
          <w:rPr>
            <w:rFonts w:ascii="Arial" w:hAnsi="Arial" w:cs="Arial"/>
            <w:color w:val="000000"/>
            <w:sz w:val="20"/>
            <w:szCs w:val="20"/>
          </w:rPr>
          <w:delText>nádobách</w:delText>
        </w:r>
        <w:r w:rsidR="002D5F49" w:rsidRPr="0019480C" w:rsidDel="00E36229">
          <w:rPr>
            <w:rFonts w:ascii="Arial" w:hAnsi="Arial" w:cs="Arial"/>
            <w:color w:val="000000"/>
            <w:sz w:val="20"/>
            <w:szCs w:val="20"/>
          </w:rPr>
          <w:delText xml:space="preserve"> a</w:delText>
        </w:r>
        <w:r w:rsidR="00064DF6" w:rsidDel="00E36229">
          <w:rPr>
            <w:rFonts w:ascii="Arial" w:hAnsi="Arial" w:cs="Arial"/>
            <w:color w:val="000000"/>
            <w:sz w:val="20"/>
            <w:szCs w:val="20"/>
          </w:rPr>
          <w:delText>/nebo v 5 nebo 10 litrových kanystrech</w:delText>
        </w:r>
        <w:r w:rsidR="002D5F49" w:rsidRPr="0019480C" w:rsidDel="00E36229">
          <w:rPr>
            <w:rFonts w:ascii="Arial" w:hAnsi="Arial" w:cs="Arial"/>
            <w:color w:val="000000"/>
            <w:sz w:val="20"/>
            <w:szCs w:val="20"/>
          </w:rPr>
          <w:delText xml:space="preserve"> </w:delText>
        </w:r>
      </w:del>
      <w:r w:rsidR="00202341" w:rsidRPr="0019480C">
        <w:rPr>
          <w:rFonts w:ascii="Arial" w:hAnsi="Arial" w:cs="Arial"/>
          <w:color w:val="000000"/>
          <w:sz w:val="20"/>
          <w:szCs w:val="20"/>
        </w:rPr>
        <w:t xml:space="preserve">do skladů ČEPRO, a.s., na území České republiky </w:t>
      </w:r>
      <w:r w:rsidR="00561CA5" w:rsidRPr="0019480C">
        <w:rPr>
          <w:rFonts w:ascii="Arial" w:hAnsi="Arial" w:cs="Arial"/>
          <w:color w:val="000000"/>
          <w:sz w:val="20"/>
          <w:szCs w:val="20"/>
        </w:rPr>
        <w:t>se zpětným odvozem prázdných IBC nádob</w:t>
      </w:r>
      <w:del w:id="6" w:author="Ševecová Ivana" w:date="2023-02-16T07:45:00Z">
        <w:r w:rsidR="00353A51" w:rsidDel="009C4F11">
          <w:rPr>
            <w:rFonts w:ascii="Arial" w:hAnsi="Arial" w:cs="Arial"/>
            <w:color w:val="000000"/>
            <w:sz w:val="20"/>
            <w:szCs w:val="20"/>
          </w:rPr>
          <w:delText xml:space="preserve"> nebo kartuší</w:delText>
        </w:r>
      </w:del>
      <w:r w:rsidR="003F6FBF" w:rsidRPr="0019480C">
        <w:rPr>
          <w:rFonts w:ascii="Arial" w:hAnsi="Arial" w:cs="Arial"/>
          <w:color w:val="000000"/>
          <w:sz w:val="20"/>
          <w:szCs w:val="20"/>
        </w:rPr>
        <w:t>,</w:t>
      </w:r>
      <w:r w:rsidR="00A1525E" w:rsidRPr="0019480C">
        <w:rPr>
          <w:rFonts w:ascii="Arial" w:hAnsi="Arial" w:cs="Arial"/>
          <w:color w:val="000000"/>
          <w:sz w:val="20"/>
          <w:szCs w:val="20"/>
        </w:rPr>
        <w:t xml:space="preserve"> a to vše dle podmínek uvedených v této zadávací dokumentaci a jejích nedílných součástech.</w:t>
      </w:r>
      <w:r w:rsidR="002D5F49" w:rsidRPr="0019480C">
        <w:rPr>
          <w:rFonts w:ascii="Arial" w:hAnsi="Arial" w:cs="Arial"/>
          <w:color w:val="000000"/>
          <w:sz w:val="20"/>
          <w:szCs w:val="20"/>
        </w:rPr>
        <w:t xml:space="preserve"> </w:t>
      </w:r>
    </w:p>
    <w:p w14:paraId="1461AA9A" w14:textId="15ABEE77" w:rsidR="002D6535" w:rsidRPr="00034712" w:rsidRDefault="00FD14AA" w:rsidP="00590EDA">
      <w:pPr>
        <w:ind w:left="142"/>
      </w:pPr>
      <w:r w:rsidRPr="00034712">
        <w:t xml:space="preserve">Dodavatel zajistí dodání zboží </w:t>
      </w:r>
      <w:r w:rsidR="00034712" w:rsidRPr="00034712">
        <w:t xml:space="preserve">nejpozději </w:t>
      </w:r>
      <w:r w:rsidRPr="00034712">
        <w:t xml:space="preserve">do </w:t>
      </w:r>
      <w:proofErr w:type="gramStart"/>
      <w:r w:rsidRPr="00034712">
        <w:t>10ti</w:t>
      </w:r>
      <w:proofErr w:type="gramEnd"/>
      <w:r w:rsidRPr="00034712">
        <w:t xml:space="preserve"> dnů od </w:t>
      </w:r>
      <w:r w:rsidR="00A24A36" w:rsidRPr="00034712">
        <w:t xml:space="preserve">následujícího dne po </w:t>
      </w:r>
      <w:r w:rsidR="00DB745A" w:rsidRPr="00034712">
        <w:t>obdržení objednávky</w:t>
      </w:r>
      <w:r w:rsidR="00491C24" w:rsidRPr="00034712">
        <w:t xml:space="preserve"> </w:t>
      </w:r>
      <w:r w:rsidR="00DB745A" w:rsidRPr="00034712">
        <w:t>od zadavatele</w:t>
      </w:r>
      <w:r w:rsidR="00BE6077" w:rsidRPr="00034712">
        <w:t xml:space="preserve"> na sklad </w:t>
      </w:r>
      <w:r w:rsidR="00B13B17" w:rsidRPr="00034712">
        <w:t>ČEPRO, a.s.</w:t>
      </w:r>
      <w:r w:rsidR="00171DE2" w:rsidRPr="00034712">
        <w:t xml:space="preserve">, </w:t>
      </w:r>
      <w:r w:rsidR="00BE6077" w:rsidRPr="00034712">
        <w:t xml:space="preserve">uvedený v objednávce. </w:t>
      </w:r>
      <w:r w:rsidR="002D6535" w:rsidRPr="00034712">
        <w:t>Objednávky budou zasílány mailem</w:t>
      </w:r>
      <w:r w:rsidR="00352076" w:rsidRPr="00034712">
        <w:t>,</w:t>
      </w:r>
      <w:r w:rsidR="002D6535" w:rsidRPr="00034712">
        <w:t xml:space="preserve"> oddělením logistiky </w:t>
      </w:r>
      <w:r w:rsidR="00BE6077" w:rsidRPr="00034712">
        <w:t>ČEPRO,</w:t>
      </w:r>
      <w:r w:rsidR="002D6535" w:rsidRPr="00034712">
        <w:t xml:space="preserve"> a.s.</w:t>
      </w:r>
      <w:r w:rsidR="00352076" w:rsidRPr="00034712">
        <w:t>,</w:t>
      </w:r>
      <w:r w:rsidR="002D6535" w:rsidRPr="00034712">
        <w:t xml:space="preserve"> </w:t>
      </w:r>
      <w:r w:rsidR="008A5DC8" w:rsidRPr="00034712">
        <w:t>na kontaktní emailovou adresu dodavatele</w:t>
      </w:r>
      <w:r w:rsidR="00D53CA6" w:rsidRPr="00034712">
        <w:t xml:space="preserve"> </w:t>
      </w:r>
      <w:r w:rsidR="00067AAF" w:rsidRPr="00034712">
        <w:t>[</w:t>
      </w:r>
      <w:r w:rsidR="00D53CA6" w:rsidRPr="00034712">
        <w:rPr>
          <w:highlight w:val="yellow"/>
        </w:rPr>
        <w:t>bude doplněno dodavatelem</w:t>
      </w:r>
      <w:r w:rsidR="00067AAF" w:rsidRPr="00034712">
        <w:t>]</w:t>
      </w:r>
      <w:r w:rsidR="008A5F36">
        <w:t xml:space="preserve"> prostřednictvím SAP</w:t>
      </w:r>
      <w:r w:rsidR="00346411" w:rsidRPr="00034712">
        <w:t xml:space="preserve">. </w:t>
      </w:r>
      <w:r w:rsidR="002D6535" w:rsidRPr="00034712">
        <w:t xml:space="preserve">Jeden den </w:t>
      </w:r>
      <w:r w:rsidR="00AF1ED7" w:rsidRPr="00034712">
        <w:t xml:space="preserve">(1) </w:t>
      </w:r>
      <w:r w:rsidR="002D6535" w:rsidRPr="00034712">
        <w:t>před</w:t>
      </w:r>
      <w:r w:rsidR="00AF1ED7" w:rsidRPr="00034712">
        <w:t xml:space="preserve"> uskutečněním</w:t>
      </w:r>
      <w:r w:rsidR="002D6535" w:rsidRPr="00034712">
        <w:t xml:space="preserve"> dodávk</w:t>
      </w:r>
      <w:r w:rsidR="00AF1ED7" w:rsidRPr="00034712">
        <w:t>y</w:t>
      </w:r>
      <w:r w:rsidR="002D6535" w:rsidRPr="00034712">
        <w:t xml:space="preserve"> bude</w:t>
      </w:r>
      <w:r w:rsidR="00AF1ED7" w:rsidRPr="00034712">
        <w:t xml:space="preserve"> dodavatelem</w:t>
      </w:r>
      <w:r w:rsidR="002D6535" w:rsidRPr="00034712">
        <w:t xml:space="preserve"> zasláno av</w:t>
      </w:r>
      <w:r w:rsidR="00AF1ED7" w:rsidRPr="00034712">
        <w:t>í</w:t>
      </w:r>
      <w:r w:rsidR="002D6535" w:rsidRPr="00034712">
        <w:t xml:space="preserve">zo o dodávce na oddělení logistiky </w:t>
      </w:r>
      <w:r w:rsidR="005805B2" w:rsidRPr="00034712">
        <w:t xml:space="preserve">e-mail: </w:t>
      </w:r>
      <w:r w:rsidR="00C71B14" w:rsidRPr="00034712">
        <w:t>aviza.aditiva@ceproas.cz</w:t>
      </w:r>
      <w:r w:rsidR="005805B2" w:rsidRPr="00034712">
        <w:t>.</w:t>
      </w:r>
      <w:r w:rsidR="00455262" w:rsidRPr="00034712">
        <w:t xml:space="preserve"> </w:t>
      </w:r>
      <w:r w:rsidR="002D6535" w:rsidRPr="00034712">
        <w:t>včetně dokladů, (přepravní doklad</w:t>
      </w:r>
      <w:r w:rsidR="005B0CB7" w:rsidRPr="00034712">
        <w:t xml:space="preserve"> pro přepravu nebezpečných věcí</w:t>
      </w:r>
      <w:r w:rsidR="00346411" w:rsidRPr="00034712">
        <w:t>, atest</w:t>
      </w:r>
      <w:r w:rsidR="002D6535" w:rsidRPr="00034712">
        <w:t xml:space="preserve">, dodací list, celní </w:t>
      </w:r>
      <w:r w:rsidR="00256C24" w:rsidRPr="00034712">
        <w:t>doklady – ACR</w:t>
      </w:r>
      <w:r w:rsidR="002D6535" w:rsidRPr="00034712">
        <w:t>).</w:t>
      </w:r>
    </w:p>
    <w:p w14:paraId="1F83B580" w14:textId="77B4F030" w:rsidR="002D6535" w:rsidRPr="00034712" w:rsidRDefault="002D6535" w:rsidP="002D6535">
      <w:pPr>
        <w:ind w:left="142"/>
      </w:pPr>
      <w:r w:rsidRPr="00034712">
        <w:t xml:space="preserve">Objednání a hlídání stavu jednotlivých aditiv </w:t>
      </w:r>
      <w:r w:rsidR="00491C24" w:rsidRPr="00034712">
        <w:t xml:space="preserve">na jednotlivých skladech ČEPRO, a.s., </w:t>
      </w:r>
      <w:r w:rsidRPr="00034712">
        <w:t xml:space="preserve">je na straně </w:t>
      </w:r>
      <w:r w:rsidR="00491C24" w:rsidRPr="00034712">
        <w:t>zadavatele.</w:t>
      </w:r>
    </w:p>
    <w:p w14:paraId="39E7B333" w14:textId="0FF75FD6" w:rsidR="00A1525E" w:rsidRPr="009011B3" w:rsidRDefault="006F708B" w:rsidP="002D6535">
      <w:pPr>
        <w:ind w:left="142"/>
        <w:rPr>
          <w:rFonts w:cs="Arial"/>
        </w:rPr>
      </w:pPr>
      <w:r>
        <w:t>Po</w:t>
      </w:r>
      <w:r w:rsidR="00A1525E">
        <w:t xml:space="preserve"> převzetí předmětu plnění dojde k podepsání a potvrzení </w:t>
      </w:r>
      <w:r w:rsidR="007F42C2">
        <w:t>dodávky</w:t>
      </w:r>
      <w:r w:rsidR="00D67AFE">
        <w:t xml:space="preserve"> </w:t>
      </w:r>
      <w:r w:rsidR="00151E4B">
        <w:t>zástupcem skladu</w:t>
      </w:r>
      <w:r w:rsidR="00A1525E">
        <w:t xml:space="preserve">. </w:t>
      </w:r>
      <w:r w:rsidR="00F83043">
        <w:t>Potvrzen</w:t>
      </w:r>
      <w:r w:rsidR="00A87B8F">
        <w:t>í</w:t>
      </w:r>
      <w:r w:rsidR="00F83043">
        <w:t xml:space="preserve"> </w:t>
      </w:r>
      <w:r w:rsidR="00A87B8F">
        <w:t>dodávky</w:t>
      </w:r>
      <w:r w:rsidR="00A1525E">
        <w:t xml:space="preserve"> </w:t>
      </w:r>
      <w:r w:rsidR="003A1AF6">
        <w:t xml:space="preserve">s datem převzetí a podpisem </w:t>
      </w:r>
      <w:r w:rsidR="00151E4B">
        <w:t>zástupce skladu</w:t>
      </w:r>
      <w:r w:rsidR="003A1AF6">
        <w:t xml:space="preserve"> </w:t>
      </w:r>
      <w:r w:rsidR="00A1525E">
        <w:t>bude spolu s dodacím listem příloho</w:t>
      </w:r>
      <w:r w:rsidR="006E3C27">
        <w:t xml:space="preserve">u faktury. Fakturovat se budou </w:t>
      </w:r>
      <w:r w:rsidR="00524A57">
        <w:t>jednotlivé dodávky</w:t>
      </w:r>
      <w:r w:rsidR="00A1525E">
        <w:t>.</w:t>
      </w:r>
      <w:r w:rsidR="00A1525E">
        <w:rPr>
          <w:rFonts w:cs="Arial"/>
        </w:rPr>
        <w:t xml:space="preserve"> </w:t>
      </w:r>
      <w:r w:rsidR="00284101">
        <w:t xml:space="preserve">Dodavatel </w:t>
      </w:r>
      <w:r w:rsidR="00A1525E" w:rsidRPr="00457ACC">
        <w:t xml:space="preserve">akceptuje </w:t>
      </w:r>
      <w:r w:rsidR="002B71E6">
        <w:t xml:space="preserve">každou </w:t>
      </w:r>
      <w:r w:rsidR="00A1525E" w:rsidRPr="00457ACC">
        <w:t xml:space="preserve">objednávku písemným potvrzením či provedením jakéhokoliv úkonu vůči </w:t>
      </w:r>
      <w:r w:rsidR="00284101">
        <w:t>zadavateli</w:t>
      </w:r>
      <w:r w:rsidR="00A1525E" w:rsidRPr="00457ACC">
        <w:t xml:space="preserve">, ze kterého </w:t>
      </w:r>
      <w:r w:rsidR="00284101">
        <w:t>bude</w:t>
      </w:r>
      <w:r w:rsidR="00A1525E" w:rsidRPr="00457ACC">
        <w:t xml:space="preserve"> bez pochyb zřejmé, že </w:t>
      </w:r>
      <w:r w:rsidR="00284101">
        <w:t xml:space="preserve">dodavatel </w:t>
      </w:r>
      <w:r w:rsidR="00A1525E" w:rsidRPr="00457ACC">
        <w:t>objednávku přijal a hodlá na základě ní plnit. Přijetím objednávky je uzavřena mezi stranami dílčí kupní smlouva (dále a výše též jen „dílčí smlouva“).</w:t>
      </w:r>
    </w:p>
    <w:p w14:paraId="39E7B334" w14:textId="02D60C9F" w:rsidR="000B0FC3" w:rsidRDefault="00284101" w:rsidP="00590EDA">
      <w:pPr>
        <w:ind w:left="142"/>
        <w:rPr>
          <w:rFonts w:cs="Arial"/>
        </w:rPr>
      </w:pPr>
      <w:r>
        <w:t xml:space="preserve">Zadavatel požaduje </w:t>
      </w:r>
      <w:r>
        <w:rPr>
          <w:rFonts w:cs="Arial"/>
        </w:rPr>
        <w:t>z</w:t>
      </w:r>
      <w:r w:rsidR="0028213B">
        <w:rPr>
          <w:rFonts w:cs="Arial"/>
        </w:rPr>
        <w:t>áruční dobu</w:t>
      </w:r>
      <w:r w:rsidR="00856115" w:rsidRPr="00856115">
        <w:t xml:space="preserve"> </w:t>
      </w:r>
      <w:r w:rsidR="000755E4">
        <w:t>(</w:t>
      </w:r>
      <w:r w:rsidR="00856115">
        <w:t>Dodavatel musí garantovat použitelnost aditiva</w:t>
      </w:r>
      <w:r w:rsidR="000755E4">
        <w:t>)</w:t>
      </w:r>
      <w:r w:rsidR="00856115">
        <w:t xml:space="preserve"> min</w:t>
      </w:r>
      <w:r w:rsidR="000755E4">
        <w:t>.</w:t>
      </w:r>
      <w:r w:rsidR="00856115">
        <w:t xml:space="preserve"> </w:t>
      </w:r>
      <w:r>
        <w:rPr>
          <w:rFonts w:cs="Arial"/>
        </w:rPr>
        <w:t xml:space="preserve">v </w:t>
      </w:r>
      <w:r w:rsidRPr="00AB0762">
        <w:rPr>
          <w:rFonts w:cs="Arial"/>
        </w:rPr>
        <w:t xml:space="preserve">délce trvání </w:t>
      </w:r>
      <w:r w:rsidR="001C47B0">
        <w:rPr>
          <w:rFonts w:cs="Arial"/>
        </w:rPr>
        <w:t>12</w:t>
      </w:r>
      <w:r w:rsidRPr="00AB0762">
        <w:rPr>
          <w:rFonts w:cs="Arial"/>
        </w:rPr>
        <w:t xml:space="preserve"> měsíců. Záruka na </w:t>
      </w:r>
      <w:r w:rsidR="004C2A19">
        <w:rPr>
          <w:rFonts w:cs="Arial"/>
        </w:rPr>
        <w:t>zboží</w:t>
      </w:r>
      <w:r w:rsidRPr="00AB0762">
        <w:rPr>
          <w:rFonts w:cs="Arial"/>
        </w:rPr>
        <w:t xml:space="preserve"> počíná běžet dnem převzetí </w:t>
      </w:r>
      <w:r w:rsidR="00EC1EDF">
        <w:rPr>
          <w:rFonts w:cs="Arial"/>
        </w:rPr>
        <w:t>aditiva</w:t>
      </w:r>
      <w:r w:rsidRPr="00AB0762">
        <w:rPr>
          <w:rFonts w:cs="Arial"/>
        </w:rPr>
        <w:t xml:space="preserve"> stvrzeným podpisem </w:t>
      </w:r>
      <w:r w:rsidR="00EC1EDF">
        <w:rPr>
          <w:rFonts w:cs="Arial"/>
        </w:rPr>
        <w:t>dodávky</w:t>
      </w:r>
      <w:r w:rsidRPr="00AB0762">
        <w:rPr>
          <w:rFonts w:cs="Arial"/>
        </w:rPr>
        <w:t xml:space="preserve"> oběma stranami.</w:t>
      </w:r>
    </w:p>
    <w:p w14:paraId="39E7B335" w14:textId="77777777" w:rsidR="000B0FC3" w:rsidRPr="000B0FC3" w:rsidRDefault="000B0FC3" w:rsidP="004B4620">
      <w:pPr>
        <w:pStyle w:val="02-ODST-2"/>
        <w:ind w:left="142" w:hanging="142"/>
        <w:rPr>
          <w:rFonts w:cs="Arial"/>
          <w:b/>
        </w:rPr>
      </w:pPr>
      <w:r w:rsidRPr="000B0FC3">
        <w:rPr>
          <w:rFonts w:cs="Arial"/>
          <w:b/>
        </w:rPr>
        <w:t>Předpokládaný počet d</w:t>
      </w:r>
      <w:r w:rsidR="00DC531D">
        <w:rPr>
          <w:rFonts w:cs="Arial"/>
          <w:b/>
        </w:rPr>
        <w:t>ílčích veřejných zakázek</w:t>
      </w:r>
    </w:p>
    <w:p w14:paraId="4947C453" w14:textId="77777777" w:rsidR="00B56DEE" w:rsidRDefault="00DC531D" w:rsidP="000B0FC3">
      <w:pPr>
        <w:pStyle w:val="02-ODST-2"/>
        <w:numPr>
          <w:ilvl w:val="0"/>
          <w:numId w:val="0"/>
        </w:numPr>
        <w:ind w:left="142"/>
      </w:pPr>
      <w:r>
        <w:t xml:space="preserve">Zadavatel není schopen určit předpokládaný počet zadání dílčích zakázek pro celou dobu trvání smlouvy, neboť rámcová dohoda bude zadavatelem využívána dle konkrétních potřeb a s ohledem na obchodní priority. </w:t>
      </w:r>
      <w:r w:rsidR="00B56DEE">
        <w:t xml:space="preserve">Celkový předpokládaný objem je 235 680 litrů aditiv pro naftu motorovou a 61 200 litrů aditiv pro benzín do konce roku 2026. </w:t>
      </w:r>
    </w:p>
    <w:p w14:paraId="6EC4C628" w14:textId="4B515B41" w:rsidR="00DE2FCC" w:rsidRDefault="00284101" w:rsidP="000B0FC3">
      <w:pPr>
        <w:pStyle w:val="02-ODST-2"/>
        <w:numPr>
          <w:ilvl w:val="0"/>
          <w:numId w:val="0"/>
        </w:numPr>
        <w:ind w:left="142"/>
      </w:pPr>
      <w:r>
        <w:t xml:space="preserve">Předpokládaný </w:t>
      </w:r>
      <w:r w:rsidR="00B56DEE">
        <w:t xml:space="preserve">roční </w:t>
      </w:r>
      <w:r>
        <w:t xml:space="preserve">odběr </w:t>
      </w:r>
      <w:r w:rsidR="006B398F">
        <w:t>aditiv</w:t>
      </w:r>
      <w:r w:rsidR="00D24DCD">
        <w:t xml:space="preserve"> pro jednotlivé sklady</w:t>
      </w:r>
      <w:r w:rsidR="000B0FC3">
        <w:t xml:space="preserve"> </w:t>
      </w:r>
      <w:r w:rsidR="00EC4460">
        <w:t xml:space="preserve">je </w:t>
      </w:r>
      <w:r w:rsidR="001C2484">
        <w:t>uveden v následující tabulce</w:t>
      </w:r>
      <w:r w:rsidR="000D3B44">
        <w:t>.</w:t>
      </w:r>
      <w:r w:rsidR="00AB61D7">
        <w:t xml:space="preserve"> </w:t>
      </w:r>
    </w:p>
    <w:tbl>
      <w:tblPr>
        <w:tblW w:w="5640" w:type="dxa"/>
        <w:tblCellMar>
          <w:left w:w="70" w:type="dxa"/>
          <w:right w:w="70" w:type="dxa"/>
        </w:tblCellMar>
        <w:tblLook w:val="04A0" w:firstRow="1" w:lastRow="0" w:firstColumn="1" w:lastColumn="0" w:noHBand="0" w:noVBand="1"/>
      </w:tblPr>
      <w:tblGrid>
        <w:gridCol w:w="2374"/>
        <w:gridCol w:w="1633"/>
        <w:gridCol w:w="1633"/>
      </w:tblGrid>
      <w:tr w:rsidR="00DE2FCC" w:rsidRPr="00DE2FCC" w14:paraId="37436A27" w14:textId="77777777" w:rsidTr="00E22446">
        <w:trPr>
          <w:trHeight w:val="315"/>
        </w:trPr>
        <w:tc>
          <w:tcPr>
            <w:tcW w:w="5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2D0DD" w14:textId="77777777" w:rsidR="00DE2FCC" w:rsidRPr="00DE2FCC" w:rsidRDefault="00DE2FCC" w:rsidP="00E22446">
            <w:pPr>
              <w:jc w:val="center"/>
              <w:rPr>
                <w:rFonts w:cs="Arial"/>
                <w:b/>
                <w:bCs/>
                <w:color w:val="000000"/>
              </w:rPr>
            </w:pPr>
            <w:r w:rsidRPr="00DE2FCC">
              <w:rPr>
                <w:rFonts w:cs="Arial"/>
                <w:b/>
                <w:bCs/>
                <w:color w:val="000000"/>
              </w:rPr>
              <w:t>Roční potřeba v litrech/sklad Čepro a.s.</w:t>
            </w:r>
          </w:p>
        </w:tc>
      </w:tr>
      <w:tr w:rsidR="00DE2FCC" w:rsidRPr="00DE2FCC" w14:paraId="22EACD3A"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304C3907" w14:textId="77777777" w:rsidR="00DE2FCC" w:rsidRPr="00B56DEE" w:rsidRDefault="00DE2FCC" w:rsidP="00E22446">
            <w:pPr>
              <w:rPr>
                <w:rFonts w:cs="Arial"/>
                <w:b/>
                <w:bCs/>
                <w:color w:val="000000"/>
                <w:sz w:val="18"/>
                <w:szCs w:val="18"/>
              </w:rPr>
            </w:pPr>
            <w:r w:rsidRPr="00B56DEE">
              <w:rPr>
                <w:rFonts w:cs="Arial"/>
                <w:b/>
                <w:bCs/>
                <w:color w:val="000000"/>
                <w:sz w:val="18"/>
                <w:szCs w:val="18"/>
              </w:rPr>
              <w:t>Sklad</w:t>
            </w:r>
          </w:p>
        </w:tc>
        <w:tc>
          <w:tcPr>
            <w:tcW w:w="1633" w:type="dxa"/>
            <w:tcBorders>
              <w:top w:val="nil"/>
              <w:left w:val="nil"/>
              <w:bottom w:val="single" w:sz="4" w:space="0" w:color="auto"/>
              <w:right w:val="single" w:sz="4" w:space="0" w:color="auto"/>
            </w:tcBorders>
            <w:shd w:val="clear" w:color="auto" w:fill="auto"/>
            <w:noWrap/>
            <w:vAlign w:val="center"/>
            <w:hideMark/>
          </w:tcPr>
          <w:p w14:paraId="773499BB" w14:textId="77777777" w:rsidR="00DE2FCC" w:rsidRPr="00B56DEE" w:rsidRDefault="00DE2FCC" w:rsidP="00E22446">
            <w:pPr>
              <w:jc w:val="center"/>
              <w:rPr>
                <w:rFonts w:cs="Arial"/>
                <w:b/>
                <w:bCs/>
                <w:color w:val="000000"/>
                <w:sz w:val="18"/>
                <w:szCs w:val="18"/>
              </w:rPr>
            </w:pPr>
            <w:r w:rsidRPr="00B56DEE">
              <w:rPr>
                <w:rFonts w:cs="Arial"/>
                <w:b/>
                <w:bCs/>
                <w:color w:val="000000"/>
                <w:sz w:val="18"/>
                <w:szCs w:val="18"/>
              </w:rPr>
              <w:t>BA</w:t>
            </w:r>
          </w:p>
        </w:tc>
        <w:tc>
          <w:tcPr>
            <w:tcW w:w="1633" w:type="dxa"/>
            <w:tcBorders>
              <w:top w:val="nil"/>
              <w:left w:val="nil"/>
              <w:bottom w:val="single" w:sz="4" w:space="0" w:color="auto"/>
              <w:right w:val="single" w:sz="4" w:space="0" w:color="auto"/>
            </w:tcBorders>
            <w:shd w:val="clear" w:color="auto" w:fill="auto"/>
            <w:noWrap/>
            <w:vAlign w:val="center"/>
            <w:hideMark/>
          </w:tcPr>
          <w:p w14:paraId="37FA931F" w14:textId="77777777" w:rsidR="00DE2FCC" w:rsidRPr="00B56DEE" w:rsidRDefault="00DE2FCC" w:rsidP="00E22446">
            <w:pPr>
              <w:jc w:val="center"/>
              <w:rPr>
                <w:rFonts w:cs="Arial"/>
                <w:b/>
                <w:bCs/>
                <w:color w:val="000000"/>
                <w:sz w:val="18"/>
                <w:szCs w:val="18"/>
              </w:rPr>
            </w:pPr>
            <w:r w:rsidRPr="00B56DEE">
              <w:rPr>
                <w:rFonts w:cs="Arial"/>
                <w:b/>
                <w:bCs/>
                <w:color w:val="000000"/>
                <w:sz w:val="18"/>
                <w:szCs w:val="18"/>
              </w:rPr>
              <w:t>NM</w:t>
            </w:r>
          </w:p>
        </w:tc>
      </w:tr>
      <w:tr w:rsidR="00DE2FCC" w:rsidRPr="00DE2FCC" w14:paraId="4C57516B"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24CFF00E" w14:textId="77777777" w:rsidR="00DE2FCC" w:rsidRPr="00B56DEE" w:rsidRDefault="00DE2FCC" w:rsidP="00E22446">
            <w:pPr>
              <w:rPr>
                <w:rFonts w:cs="Arial"/>
                <w:color w:val="000000"/>
                <w:sz w:val="18"/>
                <w:szCs w:val="18"/>
              </w:rPr>
            </w:pPr>
            <w:r w:rsidRPr="00B56DEE">
              <w:rPr>
                <w:rFonts w:cs="Arial"/>
                <w:color w:val="000000"/>
                <w:sz w:val="18"/>
                <w:szCs w:val="18"/>
              </w:rPr>
              <w:t>Šlapanov</w:t>
            </w:r>
          </w:p>
        </w:tc>
        <w:tc>
          <w:tcPr>
            <w:tcW w:w="1633" w:type="dxa"/>
            <w:tcBorders>
              <w:top w:val="nil"/>
              <w:left w:val="nil"/>
              <w:bottom w:val="single" w:sz="4" w:space="0" w:color="auto"/>
              <w:right w:val="single" w:sz="4" w:space="0" w:color="auto"/>
            </w:tcBorders>
            <w:shd w:val="clear" w:color="auto" w:fill="auto"/>
            <w:noWrap/>
            <w:vAlign w:val="center"/>
            <w:hideMark/>
          </w:tcPr>
          <w:p w14:paraId="58391596" w14:textId="77777777" w:rsidR="00DE2FCC" w:rsidRPr="00B56DEE" w:rsidRDefault="00DE2FCC" w:rsidP="00E22446">
            <w:pPr>
              <w:jc w:val="center"/>
              <w:rPr>
                <w:rFonts w:cs="Arial"/>
                <w:color w:val="000000"/>
                <w:sz w:val="18"/>
                <w:szCs w:val="18"/>
              </w:rPr>
            </w:pPr>
            <w:r w:rsidRPr="00B56DEE">
              <w:rPr>
                <w:rFonts w:cs="Arial"/>
                <w:color w:val="000000"/>
                <w:sz w:val="18"/>
                <w:szCs w:val="18"/>
              </w:rPr>
              <w:t>1 250</w:t>
            </w:r>
          </w:p>
        </w:tc>
        <w:tc>
          <w:tcPr>
            <w:tcW w:w="1633" w:type="dxa"/>
            <w:tcBorders>
              <w:top w:val="nil"/>
              <w:left w:val="nil"/>
              <w:bottom w:val="single" w:sz="4" w:space="0" w:color="auto"/>
              <w:right w:val="single" w:sz="4" w:space="0" w:color="auto"/>
            </w:tcBorders>
            <w:shd w:val="clear" w:color="auto" w:fill="auto"/>
            <w:noWrap/>
            <w:vAlign w:val="center"/>
            <w:hideMark/>
          </w:tcPr>
          <w:p w14:paraId="20FE06CB" w14:textId="77777777" w:rsidR="00DE2FCC" w:rsidRPr="00B56DEE" w:rsidRDefault="00DE2FCC" w:rsidP="00E22446">
            <w:pPr>
              <w:jc w:val="center"/>
              <w:rPr>
                <w:rFonts w:cs="Arial"/>
                <w:color w:val="000000"/>
                <w:sz w:val="18"/>
                <w:szCs w:val="18"/>
              </w:rPr>
            </w:pPr>
            <w:r w:rsidRPr="00B56DEE">
              <w:rPr>
                <w:rFonts w:cs="Arial"/>
                <w:color w:val="000000"/>
                <w:sz w:val="18"/>
                <w:szCs w:val="18"/>
              </w:rPr>
              <w:t>5 000</w:t>
            </w:r>
          </w:p>
        </w:tc>
      </w:tr>
      <w:tr w:rsidR="00DE2FCC" w:rsidRPr="00DE2FCC" w14:paraId="227B65E6"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4CDB4E23" w14:textId="77777777" w:rsidR="00DE2FCC" w:rsidRPr="00B56DEE" w:rsidRDefault="00DE2FCC" w:rsidP="00E22446">
            <w:pPr>
              <w:rPr>
                <w:rFonts w:cs="Arial"/>
                <w:color w:val="000000"/>
                <w:sz w:val="18"/>
                <w:szCs w:val="18"/>
              </w:rPr>
            </w:pPr>
            <w:r w:rsidRPr="00B56DEE">
              <w:rPr>
                <w:rFonts w:cs="Arial"/>
                <w:color w:val="000000"/>
                <w:sz w:val="18"/>
                <w:szCs w:val="18"/>
              </w:rPr>
              <w:t>Cerekvice</w:t>
            </w:r>
          </w:p>
        </w:tc>
        <w:tc>
          <w:tcPr>
            <w:tcW w:w="1633" w:type="dxa"/>
            <w:tcBorders>
              <w:top w:val="nil"/>
              <w:left w:val="nil"/>
              <w:bottom w:val="single" w:sz="4" w:space="0" w:color="auto"/>
              <w:right w:val="single" w:sz="4" w:space="0" w:color="auto"/>
            </w:tcBorders>
            <w:shd w:val="clear" w:color="auto" w:fill="auto"/>
            <w:noWrap/>
            <w:vAlign w:val="center"/>
            <w:hideMark/>
          </w:tcPr>
          <w:p w14:paraId="14516D82" w14:textId="77777777" w:rsidR="00DE2FCC" w:rsidRPr="00B56DEE" w:rsidRDefault="00DE2FCC" w:rsidP="00E22446">
            <w:pPr>
              <w:jc w:val="center"/>
              <w:rPr>
                <w:rFonts w:cs="Arial"/>
                <w:color w:val="000000"/>
                <w:sz w:val="18"/>
                <w:szCs w:val="18"/>
              </w:rPr>
            </w:pPr>
            <w:r w:rsidRPr="00B56DEE">
              <w:rPr>
                <w:rFonts w:cs="Arial"/>
                <w:color w:val="000000"/>
                <w:sz w:val="18"/>
                <w:szCs w:val="18"/>
              </w:rPr>
              <w:t>1 800</w:t>
            </w:r>
          </w:p>
        </w:tc>
        <w:tc>
          <w:tcPr>
            <w:tcW w:w="1633" w:type="dxa"/>
            <w:tcBorders>
              <w:top w:val="nil"/>
              <w:left w:val="nil"/>
              <w:bottom w:val="single" w:sz="4" w:space="0" w:color="auto"/>
              <w:right w:val="single" w:sz="4" w:space="0" w:color="auto"/>
            </w:tcBorders>
            <w:shd w:val="clear" w:color="auto" w:fill="auto"/>
            <w:noWrap/>
            <w:vAlign w:val="center"/>
            <w:hideMark/>
          </w:tcPr>
          <w:p w14:paraId="12E2D112" w14:textId="77777777" w:rsidR="00DE2FCC" w:rsidRPr="00B56DEE" w:rsidRDefault="00DE2FCC" w:rsidP="00E22446">
            <w:pPr>
              <w:jc w:val="center"/>
              <w:rPr>
                <w:rFonts w:cs="Arial"/>
                <w:color w:val="000000"/>
                <w:sz w:val="18"/>
                <w:szCs w:val="18"/>
              </w:rPr>
            </w:pPr>
            <w:r w:rsidRPr="00B56DEE">
              <w:rPr>
                <w:rFonts w:cs="Arial"/>
                <w:color w:val="000000"/>
                <w:sz w:val="18"/>
                <w:szCs w:val="18"/>
              </w:rPr>
              <w:t>4 400</w:t>
            </w:r>
          </w:p>
        </w:tc>
      </w:tr>
      <w:tr w:rsidR="00DE2FCC" w:rsidRPr="00DE2FCC" w14:paraId="2E4091D3"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7300F188" w14:textId="77777777" w:rsidR="00DE2FCC" w:rsidRPr="00B56DEE" w:rsidRDefault="00DE2FCC" w:rsidP="00E22446">
            <w:pPr>
              <w:rPr>
                <w:rFonts w:cs="Arial"/>
                <w:color w:val="000000"/>
                <w:sz w:val="18"/>
                <w:szCs w:val="18"/>
              </w:rPr>
            </w:pPr>
            <w:r w:rsidRPr="00B56DEE">
              <w:rPr>
                <w:rFonts w:cs="Arial"/>
                <w:color w:val="000000"/>
                <w:sz w:val="18"/>
                <w:szCs w:val="18"/>
              </w:rPr>
              <w:t>Střelice</w:t>
            </w:r>
          </w:p>
        </w:tc>
        <w:tc>
          <w:tcPr>
            <w:tcW w:w="1633" w:type="dxa"/>
            <w:tcBorders>
              <w:top w:val="nil"/>
              <w:left w:val="nil"/>
              <w:bottom w:val="single" w:sz="4" w:space="0" w:color="auto"/>
              <w:right w:val="single" w:sz="4" w:space="0" w:color="auto"/>
            </w:tcBorders>
            <w:shd w:val="clear" w:color="auto" w:fill="auto"/>
            <w:noWrap/>
            <w:vAlign w:val="center"/>
            <w:hideMark/>
          </w:tcPr>
          <w:p w14:paraId="063EEB77" w14:textId="77777777" w:rsidR="00DE2FCC" w:rsidRPr="00B56DEE" w:rsidRDefault="00DE2FCC" w:rsidP="00E22446">
            <w:pPr>
              <w:jc w:val="center"/>
              <w:rPr>
                <w:rFonts w:cs="Arial"/>
                <w:color w:val="000000"/>
                <w:sz w:val="18"/>
                <w:szCs w:val="18"/>
              </w:rPr>
            </w:pPr>
            <w:r w:rsidRPr="00B56DEE">
              <w:rPr>
                <w:rFonts w:cs="Arial"/>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center"/>
            <w:hideMark/>
          </w:tcPr>
          <w:p w14:paraId="36DBEDDA" w14:textId="77777777" w:rsidR="00DE2FCC" w:rsidRPr="00B56DEE" w:rsidRDefault="00DE2FCC" w:rsidP="00E22446">
            <w:pPr>
              <w:jc w:val="center"/>
              <w:rPr>
                <w:rFonts w:cs="Arial"/>
                <w:color w:val="000000"/>
                <w:sz w:val="18"/>
                <w:szCs w:val="18"/>
              </w:rPr>
            </w:pPr>
            <w:r w:rsidRPr="00B56DEE">
              <w:rPr>
                <w:rFonts w:cs="Arial"/>
                <w:color w:val="000000"/>
                <w:sz w:val="18"/>
                <w:szCs w:val="18"/>
              </w:rPr>
              <w:t>6 100</w:t>
            </w:r>
          </w:p>
        </w:tc>
      </w:tr>
      <w:tr w:rsidR="00DE2FCC" w:rsidRPr="00DE2FCC" w14:paraId="47E791A4"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7E270605" w14:textId="77777777" w:rsidR="00DE2FCC" w:rsidRPr="00B56DEE" w:rsidRDefault="00DE2FCC" w:rsidP="00E22446">
            <w:pPr>
              <w:rPr>
                <w:rFonts w:cs="Arial"/>
                <w:color w:val="000000"/>
                <w:sz w:val="18"/>
                <w:szCs w:val="18"/>
              </w:rPr>
            </w:pPr>
            <w:r w:rsidRPr="00B56DEE">
              <w:rPr>
                <w:rFonts w:cs="Arial"/>
                <w:color w:val="000000"/>
                <w:sz w:val="18"/>
                <w:szCs w:val="18"/>
              </w:rPr>
              <w:t>Sedlnice</w:t>
            </w:r>
          </w:p>
        </w:tc>
        <w:tc>
          <w:tcPr>
            <w:tcW w:w="1633" w:type="dxa"/>
            <w:tcBorders>
              <w:top w:val="nil"/>
              <w:left w:val="nil"/>
              <w:bottom w:val="single" w:sz="4" w:space="0" w:color="auto"/>
              <w:right w:val="single" w:sz="4" w:space="0" w:color="auto"/>
            </w:tcBorders>
            <w:shd w:val="clear" w:color="auto" w:fill="auto"/>
            <w:noWrap/>
            <w:vAlign w:val="center"/>
            <w:hideMark/>
          </w:tcPr>
          <w:p w14:paraId="3A1EDAC3" w14:textId="77777777" w:rsidR="00DE2FCC" w:rsidRPr="00B56DEE" w:rsidRDefault="00DE2FCC" w:rsidP="00E22446">
            <w:pPr>
              <w:jc w:val="center"/>
              <w:rPr>
                <w:rFonts w:cs="Arial"/>
                <w:color w:val="000000"/>
                <w:sz w:val="18"/>
                <w:szCs w:val="18"/>
              </w:rPr>
            </w:pPr>
            <w:r w:rsidRPr="00B56DEE">
              <w:rPr>
                <w:rFonts w:cs="Arial"/>
                <w:color w:val="000000"/>
                <w:sz w:val="18"/>
                <w:szCs w:val="18"/>
              </w:rPr>
              <w:t>900</w:t>
            </w:r>
          </w:p>
        </w:tc>
        <w:tc>
          <w:tcPr>
            <w:tcW w:w="1633" w:type="dxa"/>
            <w:tcBorders>
              <w:top w:val="nil"/>
              <w:left w:val="nil"/>
              <w:bottom w:val="single" w:sz="4" w:space="0" w:color="auto"/>
              <w:right w:val="single" w:sz="4" w:space="0" w:color="auto"/>
            </w:tcBorders>
            <w:shd w:val="clear" w:color="auto" w:fill="auto"/>
            <w:noWrap/>
            <w:vAlign w:val="center"/>
            <w:hideMark/>
          </w:tcPr>
          <w:p w14:paraId="4CBB48E0" w14:textId="77777777" w:rsidR="00DE2FCC" w:rsidRPr="00B56DEE" w:rsidRDefault="00DE2FCC" w:rsidP="00E22446">
            <w:pPr>
              <w:jc w:val="center"/>
              <w:rPr>
                <w:rFonts w:cs="Arial"/>
                <w:color w:val="000000"/>
                <w:sz w:val="18"/>
                <w:szCs w:val="18"/>
              </w:rPr>
            </w:pPr>
            <w:r w:rsidRPr="00B56DEE">
              <w:rPr>
                <w:rFonts w:cs="Arial"/>
                <w:color w:val="000000"/>
                <w:sz w:val="18"/>
                <w:szCs w:val="18"/>
              </w:rPr>
              <w:t>1 020</w:t>
            </w:r>
          </w:p>
        </w:tc>
      </w:tr>
      <w:tr w:rsidR="00DE2FCC" w:rsidRPr="00DE2FCC" w14:paraId="1FCCF4DB"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9CB195F" w14:textId="77777777" w:rsidR="00DE2FCC" w:rsidRPr="00B56DEE" w:rsidRDefault="00DE2FCC" w:rsidP="00E22446">
            <w:pPr>
              <w:rPr>
                <w:rFonts w:cs="Arial"/>
                <w:color w:val="000000"/>
                <w:sz w:val="18"/>
                <w:szCs w:val="18"/>
              </w:rPr>
            </w:pPr>
            <w:r w:rsidRPr="00B56DEE">
              <w:rPr>
                <w:rFonts w:cs="Arial"/>
                <w:color w:val="000000"/>
                <w:sz w:val="18"/>
                <w:szCs w:val="18"/>
              </w:rPr>
              <w:t>Klobouky</w:t>
            </w:r>
          </w:p>
        </w:tc>
        <w:tc>
          <w:tcPr>
            <w:tcW w:w="1633" w:type="dxa"/>
            <w:tcBorders>
              <w:top w:val="nil"/>
              <w:left w:val="nil"/>
              <w:bottom w:val="single" w:sz="4" w:space="0" w:color="auto"/>
              <w:right w:val="single" w:sz="4" w:space="0" w:color="auto"/>
            </w:tcBorders>
            <w:shd w:val="clear" w:color="auto" w:fill="auto"/>
            <w:noWrap/>
            <w:vAlign w:val="center"/>
            <w:hideMark/>
          </w:tcPr>
          <w:p w14:paraId="1F990E5B" w14:textId="77777777" w:rsidR="00DE2FCC" w:rsidRPr="00B56DEE" w:rsidRDefault="00DE2FCC" w:rsidP="00E22446">
            <w:pPr>
              <w:jc w:val="center"/>
              <w:rPr>
                <w:rFonts w:cs="Arial"/>
                <w:color w:val="000000"/>
                <w:sz w:val="18"/>
                <w:szCs w:val="18"/>
              </w:rPr>
            </w:pPr>
            <w:r w:rsidRPr="00B56DEE">
              <w:rPr>
                <w:rFonts w:cs="Arial"/>
                <w:color w:val="000000"/>
                <w:sz w:val="18"/>
                <w:szCs w:val="18"/>
              </w:rPr>
              <w:t>1 550</w:t>
            </w:r>
          </w:p>
        </w:tc>
        <w:tc>
          <w:tcPr>
            <w:tcW w:w="1633" w:type="dxa"/>
            <w:tcBorders>
              <w:top w:val="nil"/>
              <w:left w:val="nil"/>
              <w:bottom w:val="single" w:sz="4" w:space="0" w:color="auto"/>
              <w:right w:val="single" w:sz="4" w:space="0" w:color="auto"/>
            </w:tcBorders>
            <w:shd w:val="clear" w:color="auto" w:fill="auto"/>
            <w:noWrap/>
            <w:vAlign w:val="center"/>
            <w:hideMark/>
          </w:tcPr>
          <w:p w14:paraId="4DC87F6A" w14:textId="77777777" w:rsidR="00DE2FCC" w:rsidRPr="00B56DEE" w:rsidRDefault="00DE2FCC" w:rsidP="00E22446">
            <w:pPr>
              <w:jc w:val="center"/>
              <w:rPr>
                <w:rFonts w:cs="Arial"/>
                <w:color w:val="000000"/>
                <w:sz w:val="18"/>
                <w:szCs w:val="18"/>
              </w:rPr>
            </w:pPr>
            <w:r w:rsidRPr="00B56DEE">
              <w:rPr>
                <w:rFonts w:cs="Arial"/>
                <w:color w:val="000000"/>
                <w:sz w:val="18"/>
                <w:szCs w:val="18"/>
              </w:rPr>
              <w:t>750</w:t>
            </w:r>
          </w:p>
        </w:tc>
      </w:tr>
      <w:tr w:rsidR="00DE2FCC" w:rsidRPr="00DE2FCC" w14:paraId="6264E842"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4DA25E4" w14:textId="77777777" w:rsidR="00DE2FCC" w:rsidRPr="00B56DEE" w:rsidRDefault="00DE2FCC" w:rsidP="00E22446">
            <w:pPr>
              <w:rPr>
                <w:rFonts w:cs="Arial"/>
                <w:color w:val="000000"/>
                <w:sz w:val="18"/>
                <w:szCs w:val="18"/>
              </w:rPr>
            </w:pPr>
            <w:r w:rsidRPr="00B56DEE">
              <w:rPr>
                <w:rFonts w:cs="Arial"/>
                <w:color w:val="000000"/>
                <w:sz w:val="18"/>
                <w:szCs w:val="18"/>
              </w:rPr>
              <w:t>Loukov</w:t>
            </w:r>
          </w:p>
        </w:tc>
        <w:tc>
          <w:tcPr>
            <w:tcW w:w="1633" w:type="dxa"/>
            <w:tcBorders>
              <w:top w:val="nil"/>
              <w:left w:val="nil"/>
              <w:bottom w:val="single" w:sz="4" w:space="0" w:color="auto"/>
              <w:right w:val="single" w:sz="4" w:space="0" w:color="auto"/>
            </w:tcBorders>
            <w:shd w:val="clear" w:color="auto" w:fill="auto"/>
            <w:noWrap/>
            <w:vAlign w:val="center"/>
            <w:hideMark/>
          </w:tcPr>
          <w:p w14:paraId="0FEC5560" w14:textId="77777777" w:rsidR="00DE2FCC" w:rsidRPr="00B56DEE" w:rsidRDefault="00DE2FCC" w:rsidP="00E22446">
            <w:pPr>
              <w:jc w:val="center"/>
              <w:rPr>
                <w:rFonts w:cs="Arial"/>
                <w:color w:val="000000"/>
                <w:sz w:val="18"/>
                <w:szCs w:val="18"/>
              </w:rPr>
            </w:pPr>
            <w:r w:rsidRPr="00B56DEE">
              <w:rPr>
                <w:rFonts w:cs="Arial"/>
                <w:color w:val="000000"/>
                <w:sz w:val="18"/>
                <w:szCs w:val="18"/>
              </w:rPr>
              <w:t>3 400</w:t>
            </w:r>
          </w:p>
        </w:tc>
        <w:tc>
          <w:tcPr>
            <w:tcW w:w="1633" w:type="dxa"/>
            <w:tcBorders>
              <w:top w:val="nil"/>
              <w:left w:val="nil"/>
              <w:bottom w:val="single" w:sz="4" w:space="0" w:color="auto"/>
              <w:right w:val="single" w:sz="4" w:space="0" w:color="auto"/>
            </w:tcBorders>
            <w:shd w:val="clear" w:color="auto" w:fill="auto"/>
            <w:noWrap/>
            <w:vAlign w:val="center"/>
            <w:hideMark/>
          </w:tcPr>
          <w:p w14:paraId="78940A87" w14:textId="77777777" w:rsidR="00DE2FCC" w:rsidRPr="00B56DEE" w:rsidRDefault="00DE2FCC" w:rsidP="00E22446">
            <w:pPr>
              <w:jc w:val="center"/>
              <w:rPr>
                <w:rFonts w:cs="Arial"/>
                <w:color w:val="000000"/>
                <w:sz w:val="18"/>
                <w:szCs w:val="18"/>
              </w:rPr>
            </w:pPr>
            <w:r w:rsidRPr="00B56DEE">
              <w:rPr>
                <w:rFonts w:cs="Arial"/>
                <w:color w:val="000000"/>
                <w:sz w:val="18"/>
                <w:szCs w:val="18"/>
              </w:rPr>
              <w:t>6 000</w:t>
            </w:r>
          </w:p>
        </w:tc>
      </w:tr>
      <w:tr w:rsidR="00DE2FCC" w:rsidRPr="00DE2FCC" w14:paraId="0E0593C8"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542F18B2" w14:textId="77777777" w:rsidR="00DE2FCC" w:rsidRPr="00B56DEE" w:rsidRDefault="00DE2FCC" w:rsidP="00E22446">
            <w:pPr>
              <w:rPr>
                <w:rFonts w:cs="Arial"/>
                <w:color w:val="000000"/>
                <w:sz w:val="18"/>
                <w:szCs w:val="18"/>
              </w:rPr>
            </w:pPr>
            <w:proofErr w:type="spellStart"/>
            <w:r w:rsidRPr="00B56DEE">
              <w:rPr>
                <w:rFonts w:cs="Arial"/>
                <w:color w:val="000000"/>
                <w:sz w:val="18"/>
                <w:szCs w:val="18"/>
              </w:rPr>
              <w:t>Mstětice</w:t>
            </w:r>
            <w:proofErr w:type="spellEnd"/>
          </w:p>
        </w:tc>
        <w:tc>
          <w:tcPr>
            <w:tcW w:w="1633" w:type="dxa"/>
            <w:tcBorders>
              <w:top w:val="nil"/>
              <w:left w:val="nil"/>
              <w:bottom w:val="single" w:sz="4" w:space="0" w:color="auto"/>
              <w:right w:val="single" w:sz="4" w:space="0" w:color="auto"/>
            </w:tcBorders>
            <w:shd w:val="clear" w:color="auto" w:fill="auto"/>
            <w:noWrap/>
            <w:vAlign w:val="center"/>
            <w:hideMark/>
          </w:tcPr>
          <w:p w14:paraId="2DD35402" w14:textId="77777777" w:rsidR="00DE2FCC" w:rsidRPr="00B56DEE" w:rsidRDefault="00DE2FCC" w:rsidP="00E22446">
            <w:pPr>
              <w:jc w:val="center"/>
              <w:rPr>
                <w:rFonts w:cs="Arial"/>
                <w:color w:val="000000"/>
                <w:sz w:val="18"/>
                <w:szCs w:val="18"/>
              </w:rPr>
            </w:pPr>
            <w:r w:rsidRPr="00B56DEE">
              <w:rPr>
                <w:rFonts w:cs="Arial"/>
                <w:color w:val="000000"/>
                <w:sz w:val="18"/>
                <w:szCs w:val="18"/>
              </w:rPr>
              <w:t>2 200</w:t>
            </w:r>
          </w:p>
        </w:tc>
        <w:tc>
          <w:tcPr>
            <w:tcW w:w="1633" w:type="dxa"/>
            <w:tcBorders>
              <w:top w:val="nil"/>
              <w:left w:val="nil"/>
              <w:bottom w:val="single" w:sz="4" w:space="0" w:color="auto"/>
              <w:right w:val="single" w:sz="4" w:space="0" w:color="auto"/>
            </w:tcBorders>
            <w:shd w:val="clear" w:color="auto" w:fill="auto"/>
            <w:noWrap/>
            <w:vAlign w:val="center"/>
            <w:hideMark/>
          </w:tcPr>
          <w:p w14:paraId="1F4AA76C" w14:textId="77777777" w:rsidR="00DE2FCC" w:rsidRPr="00B56DEE" w:rsidRDefault="00DE2FCC" w:rsidP="00E22446">
            <w:pPr>
              <w:jc w:val="center"/>
              <w:rPr>
                <w:rFonts w:cs="Arial"/>
                <w:color w:val="000000"/>
                <w:sz w:val="18"/>
                <w:szCs w:val="18"/>
              </w:rPr>
            </w:pPr>
            <w:r w:rsidRPr="00B56DEE">
              <w:rPr>
                <w:rFonts w:cs="Arial"/>
                <w:color w:val="000000"/>
                <w:sz w:val="18"/>
                <w:szCs w:val="18"/>
              </w:rPr>
              <w:t>12 300</w:t>
            </w:r>
          </w:p>
        </w:tc>
      </w:tr>
      <w:tr w:rsidR="00DE2FCC" w:rsidRPr="00DE2FCC" w14:paraId="09855F2D"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07032651" w14:textId="77777777" w:rsidR="00DE2FCC" w:rsidRPr="00B56DEE" w:rsidRDefault="00DE2FCC" w:rsidP="00E22446">
            <w:pPr>
              <w:rPr>
                <w:rFonts w:cs="Arial"/>
                <w:color w:val="000000"/>
                <w:sz w:val="18"/>
                <w:szCs w:val="18"/>
              </w:rPr>
            </w:pPr>
            <w:r w:rsidRPr="00B56DEE">
              <w:rPr>
                <w:rFonts w:cs="Arial"/>
                <w:color w:val="000000"/>
                <w:sz w:val="18"/>
                <w:szCs w:val="18"/>
              </w:rPr>
              <w:t>Hněvice</w:t>
            </w:r>
          </w:p>
        </w:tc>
        <w:tc>
          <w:tcPr>
            <w:tcW w:w="1633" w:type="dxa"/>
            <w:tcBorders>
              <w:top w:val="nil"/>
              <w:left w:val="nil"/>
              <w:bottom w:val="single" w:sz="4" w:space="0" w:color="auto"/>
              <w:right w:val="single" w:sz="4" w:space="0" w:color="auto"/>
            </w:tcBorders>
            <w:shd w:val="clear" w:color="auto" w:fill="auto"/>
            <w:noWrap/>
            <w:vAlign w:val="center"/>
            <w:hideMark/>
          </w:tcPr>
          <w:p w14:paraId="1EE1AFEB" w14:textId="77777777" w:rsidR="00DE2FCC" w:rsidRPr="00B56DEE" w:rsidRDefault="00DE2FCC" w:rsidP="00E22446">
            <w:pPr>
              <w:jc w:val="center"/>
              <w:rPr>
                <w:rFonts w:cs="Arial"/>
                <w:color w:val="000000"/>
                <w:sz w:val="18"/>
                <w:szCs w:val="18"/>
              </w:rPr>
            </w:pPr>
            <w:r w:rsidRPr="00B56DEE">
              <w:rPr>
                <w:rFonts w:cs="Arial"/>
                <w:color w:val="000000"/>
                <w:sz w:val="18"/>
                <w:szCs w:val="18"/>
              </w:rPr>
              <w:t>1 500</w:t>
            </w:r>
          </w:p>
        </w:tc>
        <w:tc>
          <w:tcPr>
            <w:tcW w:w="1633" w:type="dxa"/>
            <w:tcBorders>
              <w:top w:val="nil"/>
              <w:left w:val="nil"/>
              <w:bottom w:val="single" w:sz="4" w:space="0" w:color="auto"/>
              <w:right w:val="single" w:sz="4" w:space="0" w:color="auto"/>
            </w:tcBorders>
            <w:shd w:val="clear" w:color="auto" w:fill="auto"/>
            <w:noWrap/>
            <w:vAlign w:val="center"/>
            <w:hideMark/>
          </w:tcPr>
          <w:p w14:paraId="53269094" w14:textId="77777777" w:rsidR="00DE2FCC" w:rsidRPr="00B56DEE" w:rsidRDefault="00DE2FCC" w:rsidP="00E22446">
            <w:pPr>
              <w:jc w:val="center"/>
              <w:rPr>
                <w:rFonts w:cs="Arial"/>
                <w:color w:val="000000"/>
                <w:sz w:val="18"/>
                <w:szCs w:val="18"/>
              </w:rPr>
            </w:pPr>
            <w:r w:rsidRPr="00B56DEE">
              <w:rPr>
                <w:rFonts w:cs="Arial"/>
                <w:color w:val="000000"/>
                <w:sz w:val="18"/>
                <w:szCs w:val="18"/>
              </w:rPr>
              <w:t>5 200</w:t>
            </w:r>
          </w:p>
        </w:tc>
      </w:tr>
      <w:tr w:rsidR="00DE2FCC" w:rsidRPr="00DE2FCC" w14:paraId="72C52982"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5CA0F9EB" w14:textId="77777777" w:rsidR="00DE2FCC" w:rsidRPr="00B56DEE" w:rsidRDefault="00DE2FCC" w:rsidP="00E22446">
            <w:pPr>
              <w:rPr>
                <w:rFonts w:cs="Arial"/>
                <w:color w:val="000000"/>
                <w:sz w:val="18"/>
                <w:szCs w:val="18"/>
              </w:rPr>
            </w:pPr>
            <w:proofErr w:type="spellStart"/>
            <w:r w:rsidRPr="00B56DEE">
              <w:rPr>
                <w:rFonts w:cs="Arial"/>
                <w:color w:val="000000"/>
                <w:sz w:val="18"/>
                <w:szCs w:val="18"/>
              </w:rPr>
              <w:t>Smyslov</w:t>
            </w:r>
            <w:proofErr w:type="spellEnd"/>
          </w:p>
        </w:tc>
        <w:tc>
          <w:tcPr>
            <w:tcW w:w="1633" w:type="dxa"/>
            <w:tcBorders>
              <w:top w:val="nil"/>
              <w:left w:val="nil"/>
              <w:bottom w:val="single" w:sz="4" w:space="0" w:color="auto"/>
              <w:right w:val="single" w:sz="4" w:space="0" w:color="auto"/>
            </w:tcBorders>
            <w:shd w:val="clear" w:color="auto" w:fill="auto"/>
            <w:noWrap/>
            <w:vAlign w:val="center"/>
            <w:hideMark/>
          </w:tcPr>
          <w:p w14:paraId="26A08B88" w14:textId="77777777" w:rsidR="00DE2FCC" w:rsidRPr="00B56DEE" w:rsidRDefault="00DE2FCC" w:rsidP="00E22446">
            <w:pPr>
              <w:jc w:val="center"/>
              <w:rPr>
                <w:rFonts w:cs="Arial"/>
                <w:color w:val="000000"/>
                <w:sz w:val="18"/>
                <w:szCs w:val="18"/>
              </w:rPr>
            </w:pPr>
            <w:r w:rsidRPr="00B56DEE">
              <w:rPr>
                <w:rFonts w:cs="Arial"/>
                <w:color w:val="000000"/>
                <w:sz w:val="18"/>
                <w:szCs w:val="18"/>
              </w:rPr>
              <w:t>550</w:t>
            </w:r>
          </w:p>
        </w:tc>
        <w:tc>
          <w:tcPr>
            <w:tcW w:w="1633" w:type="dxa"/>
            <w:tcBorders>
              <w:top w:val="nil"/>
              <w:left w:val="nil"/>
              <w:bottom w:val="single" w:sz="4" w:space="0" w:color="auto"/>
              <w:right w:val="single" w:sz="4" w:space="0" w:color="auto"/>
            </w:tcBorders>
            <w:shd w:val="clear" w:color="auto" w:fill="auto"/>
            <w:noWrap/>
            <w:vAlign w:val="center"/>
            <w:hideMark/>
          </w:tcPr>
          <w:p w14:paraId="7815AE1B" w14:textId="77777777" w:rsidR="00DE2FCC" w:rsidRPr="00B56DEE" w:rsidRDefault="00DE2FCC" w:rsidP="00E22446">
            <w:pPr>
              <w:jc w:val="center"/>
              <w:rPr>
                <w:rFonts w:cs="Arial"/>
                <w:color w:val="000000"/>
                <w:sz w:val="18"/>
                <w:szCs w:val="18"/>
              </w:rPr>
            </w:pPr>
            <w:r w:rsidRPr="00B56DEE">
              <w:rPr>
                <w:rFonts w:cs="Arial"/>
                <w:color w:val="000000"/>
                <w:sz w:val="18"/>
                <w:szCs w:val="18"/>
              </w:rPr>
              <w:t>4 450</w:t>
            </w:r>
          </w:p>
        </w:tc>
      </w:tr>
      <w:tr w:rsidR="00DE2FCC" w:rsidRPr="00DE2FCC" w14:paraId="31A1B861"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0D6490E" w14:textId="77777777" w:rsidR="00DE2FCC" w:rsidRPr="00B56DEE" w:rsidRDefault="00DE2FCC" w:rsidP="00E22446">
            <w:pPr>
              <w:rPr>
                <w:rFonts w:cs="Arial"/>
                <w:color w:val="000000"/>
                <w:sz w:val="18"/>
                <w:szCs w:val="18"/>
              </w:rPr>
            </w:pPr>
            <w:r w:rsidRPr="00B56DEE">
              <w:rPr>
                <w:rFonts w:cs="Arial"/>
                <w:color w:val="000000"/>
                <w:sz w:val="18"/>
                <w:szCs w:val="18"/>
              </w:rPr>
              <w:t>Třemošná</w:t>
            </w:r>
          </w:p>
        </w:tc>
        <w:tc>
          <w:tcPr>
            <w:tcW w:w="1633" w:type="dxa"/>
            <w:tcBorders>
              <w:top w:val="nil"/>
              <w:left w:val="nil"/>
              <w:bottom w:val="single" w:sz="4" w:space="0" w:color="auto"/>
              <w:right w:val="single" w:sz="4" w:space="0" w:color="auto"/>
            </w:tcBorders>
            <w:shd w:val="clear" w:color="auto" w:fill="auto"/>
            <w:noWrap/>
            <w:vAlign w:val="center"/>
            <w:hideMark/>
          </w:tcPr>
          <w:p w14:paraId="07BD5610" w14:textId="77777777" w:rsidR="00DE2FCC" w:rsidRPr="00B56DEE" w:rsidRDefault="00DE2FCC" w:rsidP="00E22446">
            <w:pPr>
              <w:jc w:val="center"/>
              <w:rPr>
                <w:rFonts w:cs="Arial"/>
                <w:color w:val="000000"/>
                <w:sz w:val="18"/>
                <w:szCs w:val="18"/>
              </w:rPr>
            </w:pPr>
            <w:r w:rsidRPr="00B56DEE">
              <w:rPr>
                <w:rFonts w:cs="Arial"/>
                <w:color w:val="000000"/>
                <w:sz w:val="18"/>
                <w:szCs w:val="18"/>
              </w:rPr>
              <w:t>1 650</w:t>
            </w:r>
          </w:p>
        </w:tc>
        <w:tc>
          <w:tcPr>
            <w:tcW w:w="1633" w:type="dxa"/>
            <w:tcBorders>
              <w:top w:val="nil"/>
              <w:left w:val="nil"/>
              <w:bottom w:val="single" w:sz="4" w:space="0" w:color="auto"/>
              <w:right w:val="single" w:sz="4" w:space="0" w:color="auto"/>
            </w:tcBorders>
            <w:shd w:val="clear" w:color="auto" w:fill="auto"/>
            <w:noWrap/>
            <w:vAlign w:val="center"/>
            <w:hideMark/>
          </w:tcPr>
          <w:p w14:paraId="059B4B3B" w14:textId="77777777" w:rsidR="00DE2FCC" w:rsidRPr="00B56DEE" w:rsidRDefault="00DE2FCC" w:rsidP="00E22446">
            <w:pPr>
              <w:jc w:val="center"/>
              <w:rPr>
                <w:rFonts w:cs="Arial"/>
                <w:color w:val="000000"/>
                <w:sz w:val="18"/>
                <w:szCs w:val="18"/>
              </w:rPr>
            </w:pPr>
            <w:r w:rsidRPr="00B56DEE">
              <w:rPr>
                <w:rFonts w:cs="Arial"/>
                <w:color w:val="000000"/>
                <w:sz w:val="18"/>
                <w:szCs w:val="18"/>
              </w:rPr>
              <w:t>7 150</w:t>
            </w:r>
          </w:p>
        </w:tc>
      </w:tr>
      <w:tr w:rsidR="00DE2FCC" w:rsidRPr="00DE2FCC" w14:paraId="38420894"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242B1F95" w14:textId="77777777" w:rsidR="00DE2FCC" w:rsidRPr="00B56DEE" w:rsidRDefault="00DE2FCC" w:rsidP="00E22446">
            <w:pPr>
              <w:rPr>
                <w:rFonts w:cs="Arial"/>
                <w:color w:val="000000"/>
                <w:sz w:val="18"/>
                <w:szCs w:val="18"/>
              </w:rPr>
            </w:pPr>
            <w:r w:rsidRPr="00B56DEE">
              <w:rPr>
                <w:rFonts w:cs="Arial"/>
                <w:color w:val="000000"/>
                <w:sz w:val="18"/>
                <w:szCs w:val="18"/>
              </w:rPr>
              <w:lastRenderedPageBreak/>
              <w:t>Včelná</w:t>
            </w:r>
          </w:p>
        </w:tc>
        <w:tc>
          <w:tcPr>
            <w:tcW w:w="1633" w:type="dxa"/>
            <w:tcBorders>
              <w:top w:val="nil"/>
              <w:left w:val="nil"/>
              <w:bottom w:val="single" w:sz="4" w:space="0" w:color="auto"/>
              <w:right w:val="single" w:sz="4" w:space="0" w:color="auto"/>
            </w:tcBorders>
            <w:shd w:val="clear" w:color="auto" w:fill="auto"/>
            <w:noWrap/>
            <w:vAlign w:val="center"/>
            <w:hideMark/>
          </w:tcPr>
          <w:p w14:paraId="25674F67" w14:textId="77777777" w:rsidR="00DE2FCC" w:rsidRPr="00B56DEE" w:rsidRDefault="00DE2FCC" w:rsidP="00E22446">
            <w:pPr>
              <w:jc w:val="center"/>
              <w:rPr>
                <w:rFonts w:cs="Arial"/>
                <w:color w:val="000000"/>
                <w:sz w:val="18"/>
                <w:szCs w:val="18"/>
              </w:rPr>
            </w:pPr>
            <w:r w:rsidRPr="00B56DEE">
              <w:rPr>
                <w:rFonts w:cs="Arial"/>
                <w:color w:val="000000"/>
                <w:sz w:val="18"/>
                <w:szCs w:val="18"/>
              </w:rPr>
              <w:t>500</w:t>
            </w:r>
          </w:p>
        </w:tc>
        <w:tc>
          <w:tcPr>
            <w:tcW w:w="1633" w:type="dxa"/>
            <w:tcBorders>
              <w:top w:val="nil"/>
              <w:left w:val="nil"/>
              <w:bottom w:val="single" w:sz="4" w:space="0" w:color="auto"/>
              <w:right w:val="single" w:sz="4" w:space="0" w:color="auto"/>
            </w:tcBorders>
            <w:shd w:val="clear" w:color="auto" w:fill="auto"/>
            <w:noWrap/>
            <w:vAlign w:val="center"/>
            <w:hideMark/>
          </w:tcPr>
          <w:p w14:paraId="075DE5B5" w14:textId="77777777" w:rsidR="00DE2FCC" w:rsidRPr="00B56DEE" w:rsidRDefault="00DE2FCC" w:rsidP="00E22446">
            <w:pPr>
              <w:jc w:val="center"/>
              <w:rPr>
                <w:rFonts w:cs="Arial"/>
                <w:color w:val="000000"/>
                <w:sz w:val="18"/>
                <w:szCs w:val="18"/>
              </w:rPr>
            </w:pPr>
            <w:r w:rsidRPr="00B56DEE">
              <w:rPr>
                <w:rFonts w:cs="Arial"/>
                <w:color w:val="000000"/>
                <w:sz w:val="18"/>
                <w:szCs w:val="18"/>
              </w:rPr>
              <w:t>6 550</w:t>
            </w:r>
          </w:p>
        </w:tc>
      </w:tr>
      <w:tr w:rsidR="00DE2FCC" w:rsidRPr="00DE2FCC" w14:paraId="2F693551"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05246D08" w14:textId="77777777" w:rsidR="00DE2FCC" w:rsidRPr="00B56DEE" w:rsidRDefault="00DE2FCC" w:rsidP="00E22446">
            <w:pPr>
              <w:rPr>
                <w:rFonts w:cs="Arial"/>
                <w:color w:val="000000"/>
                <w:sz w:val="18"/>
                <w:szCs w:val="18"/>
              </w:rPr>
            </w:pPr>
            <w:r w:rsidRPr="00B56DEE">
              <w:rPr>
                <w:rFonts w:cs="Arial"/>
                <w:color w:val="000000"/>
                <w:sz w:val="18"/>
                <w:szCs w:val="18"/>
              </w:rPr>
              <w:t>Souhrn/rok</w:t>
            </w:r>
          </w:p>
        </w:tc>
        <w:tc>
          <w:tcPr>
            <w:tcW w:w="1633" w:type="dxa"/>
            <w:tcBorders>
              <w:top w:val="nil"/>
              <w:left w:val="nil"/>
              <w:bottom w:val="single" w:sz="4" w:space="0" w:color="auto"/>
              <w:right w:val="single" w:sz="4" w:space="0" w:color="auto"/>
            </w:tcBorders>
            <w:shd w:val="clear" w:color="auto" w:fill="auto"/>
            <w:noWrap/>
            <w:vAlign w:val="center"/>
            <w:hideMark/>
          </w:tcPr>
          <w:p w14:paraId="61777830" w14:textId="77777777" w:rsidR="00DE2FCC" w:rsidRPr="00B56DEE" w:rsidRDefault="00DE2FCC" w:rsidP="00E22446">
            <w:pPr>
              <w:jc w:val="center"/>
              <w:rPr>
                <w:rFonts w:cs="Arial"/>
                <w:color w:val="000000"/>
                <w:sz w:val="18"/>
                <w:szCs w:val="18"/>
              </w:rPr>
            </w:pPr>
            <w:r w:rsidRPr="00B56DEE">
              <w:rPr>
                <w:rFonts w:cs="Arial"/>
                <w:color w:val="000000"/>
                <w:sz w:val="18"/>
                <w:szCs w:val="18"/>
              </w:rPr>
              <w:t>15 300</w:t>
            </w:r>
          </w:p>
        </w:tc>
        <w:tc>
          <w:tcPr>
            <w:tcW w:w="1633" w:type="dxa"/>
            <w:tcBorders>
              <w:top w:val="nil"/>
              <w:left w:val="nil"/>
              <w:bottom w:val="single" w:sz="4" w:space="0" w:color="auto"/>
              <w:right w:val="single" w:sz="4" w:space="0" w:color="auto"/>
            </w:tcBorders>
            <w:shd w:val="clear" w:color="auto" w:fill="auto"/>
            <w:noWrap/>
            <w:vAlign w:val="center"/>
            <w:hideMark/>
          </w:tcPr>
          <w:p w14:paraId="3F4AB0B0" w14:textId="77777777" w:rsidR="00DE2FCC" w:rsidRPr="00B56DEE" w:rsidRDefault="00DE2FCC" w:rsidP="00E22446">
            <w:pPr>
              <w:jc w:val="center"/>
              <w:rPr>
                <w:rFonts w:cs="Arial"/>
                <w:color w:val="000000"/>
                <w:sz w:val="18"/>
                <w:szCs w:val="18"/>
              </w:rPr>
            </w:pPr>
            <w:r w:rsidRPr="00B56DEE">
              <w:rPr>
                <w:rFonts w:cs="Arial"/>
                <w:color w:val="000000"/>
                <w:sz w:val="18"/>
                <w:szCs w:val="18"/>
              </w:rPr>
              <w:t>58 920</w:t>
            </w:r>
          </w:p>
        </w:tc>
      </w:tr>
      <w:tr w:rsidR="00DE2FCC" w:rsidRPr="00DE2FCC" w14:paraId="002866A3"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tcPr>
          <w:p w14:paraId="1F992930" w14:textId="4FB65D1D" w:rsidR="00DE2FCC" w:rsidRPr="00186459" w:rsidRDefault="005A78F1" w:rsidP="00E22446">
            <w:pPr>
              <w:rPr>
                <w:rFonts w:cs="Arial"/>
                <w:b/>
                <w:bCs/>
                <w:color w:val="000000"/>
              </w:rPr>
            </w:pPr>
            <w:r w:rsidRPr="00186459">
              <w:rPr>
                <w:rFonts w:cs="Arial"/>
                <w:b/>
                <w:bCs/>
                <w:color w:val="000000"/>
              </w:rPr>
              <w:t>Souhrn po dobu 4 let</w:t>
            </w:r>
          </w:p>
        </w:tc>
        <w:tc>
          <w:tcPr>
            <w:tcW w:w="1633" w:type="dxa"/>
            <w:tcBorders>
              <w:top w:val="nil"/>
              <w:left w:val="nil"/>
              <w:bottom w:val="single" w:sz="4" w:space="0" w:color="auto"/>
              <w:right w:val="single" w:sz="4" w:space="0" w:color="auto"/>
            </w:tcBorders>
            <w:shd w:val="clear" w:color="auto" w:fill="auto"/>
            <w:noWrap/>
            <w:vAlign w:val="center"/>
          </w:tcPr>
          <w:p w14:paraId="51CDE75C" w14:textId="12ACE41D" w:rsidR="00DE2FCC" w:rsidRPr="00186459" w:rsidRDefault="00F76F7D" w:rsidP="00E22446">
            <w:pPr>
              <w:jc w:val="center"/>
              <w:rPr>
                <w:rFonts w:cs="Arial"/>
                <w:b/>
                <w:bCs/>
                <w:color w:val="000000"/>
              </w:rPr>
            </w:pPr>
            <w:r w:rsidRPr="00186459">
              <w:rPr>
                <w:rFonts w:cs="Arial"/>
                <w:b/>
                <w:bCs/>
                <w:color w:val="000000"/>
              </w:rPr>
              <w:t>61 200</w:t>
            </w:r>
          </w:p>
        </w:tc>
        <w:tc>
          <w:tcPr>
            <w:tcW w:w="1633" w:type="dxa"/>
            <w:tcBorders>
              <w:top w:val="nil"/>
              <w:left w:val="nil"/>
              <w:bottom w:val="single" w:sz="4" w:space="0" w:color="auto"/>
              <w:right w:val="single" w:sz="4" w:space="0" w:color="auto"/>
            </w:tcBorders>
            <w:shd w:val="clear" w:color="auto" w:fill="auto"/>
            <w:noWrap/>
            <w:vAlign w:val="center"/>
          </w:tcPr>
          <w:p w14:paraId="633194DA" w14:textId="23EA5B21" w:rsidR="00DE2FCC" w:rsidRPr="00186459" w:rsidRDefault="00186459" w:rsidP="00E22446">
            <w:pPr>
              <w:jc w:val="center"/>
              <w:rPr>
                <w:rFonts w:cs="Arial"/>
                <w:b/>
                <w:bCs/>
                <w:color w:val="000000"/>
              </w:rPr>
            </w:pPr>
            <w:r w:rsidRPr="00186459">
              <w:rPr>
                <w:rFonts w:cs="Arial"/>
                <w:b/>
                <w:bCs/>
                <w:color w:val="000000"/>
              </w:rPr>
              <w:t>235 680</w:t>
            </w:r>
          </w:p>
        </w:tc>
      </w:tr>
    </w:tbl>
    <w:p w14:paraId="4A7D2A1A" w14:textId="6CD97E07" w:rsidR="00BE1454" w:rsidRPr="00DE2FCC" w:rsidRDefault="00BE1454" w:rsidP="000B0FC3">
      <w:pPr>
        <w:pStyle w:val="02-ODST-2"/>
        <w:numPr>
          <w:ilvl w:val="0"/>
          <w:numId w:val="0"/>
        </w:numPr>
        <w:ind w:left="142"/>
        <w:rPr>
          <w:rFonts w:cs="Arial"/>
        </w:rPr>
      </w:pPr>
    </w:p>
    <w:p w14:paraId="39E7B337" w14:textId="77777777" w:rsidR="00FE0DC7" w:rsidRPr="00AF0A85" w:rsidRDefault="00FE0DC7" w:rsidP="004B4620">
      <w:pPr>
        <w:pStyle w:val="02-ODST-2"/>
        <w:ind w:hanging="709"/>
        <w:rPr>
          <w:b/>
        </w:rPr>
      </w:pPr>
      <w:r w:rsidRPr="00AF0A85">
        <w:rPr>
          <w:b/>
        </w:rPr>
        <w:t>Kvalifikace předmětu veřejné zakázky</w:t>
      </w:r>
    </w:p>
    <w:p w14:paraId="39E7B338" w14:textId="4910FBBF" w:rsidR="00D02F05" w:rsidRDefault="00113381" w:rsidP="002B611C">
      <w:pPr>
        <w:ind w:firstLine="142"/>
      </w:pPr>
      <w:r w:rsidRPr="00FD3890">
        <w:t>Kód podle hlavního slovníku jednotného klasifikačního systému</w:t>
      </w:r>
      <w:r>
        <w:t xml:space="preserve">: </w:t>
      </w:r>
      <w:r w:rsidR="00114311">
        <w:t>091</w:t>
      </w:r>
      <w:r w:rsidR="004C7010">
        <w:t>00000-0</w:t>
      </w:r>
      <w:r w:rsidR="00E63D4E">
        <w:t xml:space="preserve"> Paliva</w:t>
      </w:r>
      <w:r w:rsidR="00F60705">
        <w:t>.</w:t>
      </w:r>
    </w:p>
    <w:p w14:paraId="39E7B339" w14:textId="77777777" w:rsidR="00174B15" w:rsidRPr="00174B15" w:rsidRDefault="00632714" w:rsidP="004B4620">
      <w:pPr>
        <w:pStyle w:val="02-ODST-2"/>
        <w:ind w:hanging="709"/>
        <w:rPr>
          <w:b/>
        </w:rPr>
      </w:pPr>
      <w:r w:rsidRPr="002B611C">
        <w:rPr>
          <w:b/>
        </w:rPr>
        <w:t xml:space="preserve">Doba a místo plnění </w:t>
      </w:r>
      <w:r w:rsidR="00DC531D">
        <w:rPr>
          <w:b/>
        </w:rPr>
        <w:t xml:space="preserve">dílčí </w:t>
      </w:r>
      <w:r w:rsidRPr="002B611C">
        <w:rPr>
          <w:b/>
        </w:rPr>
        <w:t>zakázky</w:t>
      </w:r>
      <w:r w:rsidR="00174B15" w:rsidRPr="00174B15">
        <w:rPr>
          <w:b/>
        </w:rPr>
        <w:t xml:space="preserve"> </w:t>
      </w:r>
    </w:p>
    <w:p w14:paraId="39E7B33A" w14:textId="2EF75FC2" w:rsidR="00174B15" w:rsidRDefault="00334EDA" w:rsidP="00174B15">
      <w:pPr>
        <w:ind w:left="142"/>
      </w:pPr>
      <w:r>
        <w:t xml:space="preserve">Místem plnění jsou jednotlivé sklady ČEPRO, a.s. na území </w:t>
      </w:r>
      <w:r w:rsidR="00106768">
        <w:t>České republiky</w:t>
      </w:r>
      <w:r w:rsidR="00174B15" w:rsidRPr="00A64F35">
        <w:t>.</w:t>
      </w:r>
      <w:r w:rsidR="00106768">
        <w:t xml:space="preserve"> </w:t>
      </w:r>
    </w:p>
    <w:p w14:paraId="632159A9" w14:textId="73A399D3" w:rsidR="00106768" w:rsidRDefault="00106768" w:rsidP="00174B15">
      <w:pPr>
        <w:ind w:left="142"/>
      </w:pPr>
      <w:r>
        <w:t>Doba plnění je 48 mě</w:t>
      </w:r>
      <w:r w:rsidR="0028388E">
        <w:t>s</w:t>
      </w:r>
      <w:r>
        <w:t>íců</w:t>
      </w:r>
      <w:r w:rsidR="0028388E">
        <w:t xml:space="preserve"> od </w:t>
      </w:r>
      <w:r w:rsidR="00D312A9">
        <w:t xml:space="preserve">podpisu </w:t>
      </w:r>
      <w:r w:rsidR="0028388E">
        <w:t>rámcové dohody.</w:t>
      </w:r>
    </w:p>
    <w:p w14:paraId="39E7B33B" w14:textId="77777777" w:rsidR="006F0467" w:rsidRPr="006F0467" w:rsidRDefault="006F0467" w:rsidP="004B4620">
      <w:pPr>
        <w:pStyle w:val="02-ODST-2"/>
        <w:ind w:hanging="709"/>
        <w:rPr>
          <w:sz w:val="18"/>
          <w:szCs w:val="18"/>
          <w:u w:val="single"/>
        </w:rPr>
      </w:pPr>
      <w:r w:rsidRPr="006F0467">
        <w:rPr>
          <w:b/>
        </w:rPr>
        <w:t xml:space="preserve">Místa plnění </w:t>
      </w:r>
    </w:p>
    <w:p w14:paraId="39E7B33C" w14:textId="2024533C" w:rsidR="000E34F5" w:rsidRDefault="00AF22B6" w:rsidP="006F0467">
      <w:pPr>
        <w:pStyle w:val="02-ODST-2"/>
        <w:numPr>
          <w:ilvl w:val="0"/>
          <w:numId w:val="0"/>
        </w:numPr>
        <w:ind w:left="142"/>
      </w:pPr>
      <w:r w:rsidRPr="00174B15">
        <w:rPr>
          <w:b/>
        </w:rPr>
        <w:t>Místem plnění</w:t>
      </w:r>
      <w:r w:rsidRPr="000918E0">
        <w:t xml:space="preserve"> </w:t>
      </w:r>
      <w:r>
        <w:t xml:space="preserve">jsou </w:t>
      </w:r>
      <w:r w:rsidR="00BE18F1">
        <w:rPr>
          <w:b/>
        </w:rPr>
        <w:t>skaldy ČEP</w:t>
      </w:r>
      <w:r w:rsidR="00F92AEF">
        <w:rPr>
          <w:b/>
        </w:rPr>
        <w:t>R</w:t>
      </w:r>
      <w:r w:rsidR="00BE18F1">
        <w:rPr>
          <w:b/>
        </w:rPr>
        <w:t>O, a.s.</w:t>
      </w:r>
      <w:r w:rsidRPr="000918E0">
        <w:t xml:space="preserve"> nacházející se na území České republiky</w:t>
      </w:r>
      <w:r>
        <w:t xml:space="preserve">. </w:t>
      </w:r>
      <w:r w:rsidR="00C07DEC">
        <w:t xml:space="preserve">Předpokládaná místa plnění jsou </w:t>
      </w:r>
      <w:r w:rsidR="00867C65">
        <w:t>u</w:t>
      </w:r>
      <w:r w:rsidR="00C07DEC">
        <w:t xml:space="preserve">vedena </w:t>
      </w:r>
      <w:r w:rsidR="00867C65">
        <w:t xml:space="preserve">níže </w:t>
      </w:r>
      <w:r w:rsidR="00C07DEC">
        <w:t>v s</w:t>
      </w:r>
      <w:r w:rsidR="000E34F5" w:rsidRPr="000918E0">
        <w:t>eznam</w:t>
      </w:r>
      <w:r w:rsidR="00C07DEC">
        <w:t>u</w:t>
      </w:r>
      <w:r w:rsidR="000E34F5" w:rsidRPr="000918E0">
        <w:t xml:space="preserve"> </w:t>
      </w:r>
      <w:r w:rsidR="0085108F">
        <w:t>předpokládaných míst plnění.</w:t>
      </w:r>
      <w:r>
        <w:t xml:space="preserve"> </w:t>
      </w:r>
      <w:r w:rsidR="00C07DEC">
        <w:t xml:space="preserve"> </w:t>
      </w:r>
    </w:p>
    <w:p w14:paraId="39E7B33D" w14:textId="77777777" w:rsidR="007D0CCF" w:rsidRDefault="00C07DEC" w:rsidP="003D127B">
      <w:pPr>
        <w:ind w:left="142"/>
      </w:pPr>
      <w:r>
        <w:t>Zadavatel</w:t>
      </w:r>
      <w:r w:rsidR="007D0CCF">
        <w:t xml:space="preserve"> je oprávněn změnit </w:t>
      </w:r>
      <w:r>
        <w:t>tento seznam</w:t>
      </w:r>
      <w:r w:rsidR="003D127B">
        <w:t xml:space="preserve"> </w:t>
      </w:r>
      <w:r w:rsidR="007D0CCF">
        <w:t xml:space="preserve">písemným oznámením </w:t>
      </w:r>
      <w:r w:rsidR="003D127B">
        <w:t>dodavateli</w:t>
      </w:r>
      <w:r w:rsidR="007D0CCF" w:rsidRPr="00C439D5">
        <w:t xml:space="preserve">. </w:t>
      </w:r>
      <w:r w:rsidR="003D127B">
        <w:t>Zadavatel</w:t>
      </w:r>
      <w:r w:rsidR="007D0CCF" w:rsidRPr="00C439D5">
        <w:t xml:space="preserve"> je oprávněn učinit oznámení e-mailovou zprávou na e-</w:t>
      </w:r>
      <w:r w:rsidR="007D0CCF">
        <w:t xml:space="preserve">mailovou adresu </w:t>
      </w:r>
      <w:r w:rsidR="003D127B">
        <w:t>dodavatele</w:t>
      </w:r>
      <w:r w:rsidR="007D0CCF" w:rsidRPr="00C439D5">
        <w:t xml:space="preserve">. Nové znění </w:t>
      </w:r>
      <w:r>
        <w:t xml:space="preserve">seznamu bude </w:t>
      </w:r>
      <w:r w:rsidR="003D127B">
        <w:t>platné</w:t>
      </w:r>
      <w:r w:rsidR="007D0CCF" w:rsidRPr="00C439D5">
        <w:t xml:space="preserve"> prvním dnem následujícím po </w:t>
      </w:r>
      <w:r w:rsidR="007D0CCF">
        <w:t xml:space="preserve">doručení </w:t>
      </w:r>
      <w:r w:rsidR="003D127B">
        <w:t>oznámení dodavateli.</w:t>
      </w:r>
      <w:r w:rsidR="007D0CCF" w:rsidRPr="00C439D5">
        <w:t xml:space="preserve"> </w:t>
      </w:r>
    </w:p>
    <w:p w14:paraId="39E7B33E" w14:textId="77777777" w:rsidR="006B456F" w:rsidRPr="00C439D5" w:rsidRDefault="006B456F" w:rsidP="006B456F">
      <w:pPr>
        <w:ind w:firstLine="142"/>
      </w:pPr>
      <w:r w:rsidRPr="00C439D5">
        <w:t xml:space="preserve">Změna </w:t>
      </w:r>
      <w:r w:rsidR="00C07DEC">
        <w:t>seznamu</w:t>
      </w:r>
      <w:r>
        <w:t xml:space="preserve"> </w:t>
      </w:r>
      <w:r w:rsidRPr="00C439D5">
        <w:t>může bý</w:t>
      </w:r>
      <w:r w:rsidR="00C7039C">
        <w:t xml:space="preserve">t provedena </w:t>
      </w:r>
      <w:r>
        <w:t>z důvodů, že dojde</w:t>
      </w:r>
      <w:r w:rsidRPr="00C439D5">
        <w:t xml:space="preserve">: </w:t>
      </w:r>
    </w:p>
    <w:p w14:paraId="39E7B33F" w14:textId="77777777" w:rsidR="00AF22B6" w:rsidRDefault="006B456F" w:rsidP="00A1394A">
      <w:pPr>
        <w:pStyle w:val="Odstavecseseznamem"/>
        <w:numPr>
          <w:ilvl w:val="0"/>
          <w:numId w:val="18"/>
        </w:numPr>
      </w:pPr>
      <w:r w:rsidRPr="00C439D5">
        <w:t xml:space="preserve">k </w:t>
      </w:r>
      <w:r w:rsidR="00AF22B6">
        <w:t>rozšíření míst plnění;</w:t>
      </w:r>
    </w:p>
    <w:p w14:paraId="39E7B340" w14:textId="77777777" w:rsidR="006B456F" w:rsidRDefault="006B456F" w:rsidP="00A1394A">
      <w:pPr>
        <w:pStyle w:val="Odstavecseseznamem"/>
        <w:numPr>
          <w:ilvl w:val="0"/>
          <w:numId w:val="18"/>
        </w:numPr>
      </w:pPr>
      <w:r w:rsidRPr="00B20430">
        <w:t xml:space="preserve">ke snížení </w:t>
      </w:r>
      <w:r w:rsidR="00AF22B6">
        <w:t>míst plnění</w:t>
      </w:r>
      <w:r w:rsidR="00C7039C">
        <w:t>.</w:t>
      </w:r>
      <w:r w:rsidRPr="00B20430">
        <w:t xml:space="preserve"> </w:t>
      </w:r>
    </w:p>
    <w:p w14:paraId="39E7B341" w14:textId="15BBE144" w:rsidR="008C29CA" w:rsidRDefault="008C29CA" w:rsidP="00E5313B">
      <w:r>
        <w:t xml:space="preserve"> Změna seznamu předpokládaných míst</w:t>
      </w:r>
      <w:r w:rsidR="00FA5EDA">
        <w:t xml:space="preserve"> plnění</w:t>
      </w:r>
      <w:r w:rsidR="00E5313B">
        <w:t xml:space="preserve"> nemá vliv na cen</w:t>
      </w:r>
      <w:r w:rsidR="005D381B">
        <w:t>u</w:t>
      </w:r>
      <w:r w:rsidR="00E5313B">
        <w:t xml:space="preserve"> </w:t>
      </w:r>
      <w:r w:rsidR="00F11605">
        <w:t>aditiv</w:t>
      </w:r>
      <w:r>
        <w:t>.</w:t>
      </w:r>
    </w:p>
    <w:p w14:paraId="39E7B342" w14:textId="3FE4117B" w:rsidR="002B611C" w:rsidRDefault="000E34F5" w:rsidP="007642E7">
      <w:pPr>
        <w:spacing w:after="120"/>
        <w:ind w:firstLine="142"/>
        <w:rPr>
          <w:rFonts w:cs="Arial"/>
          <w:b/>
        </w:rPr>
      </w:pPr>
      <w:r>
        <w:rPr>
          <w:rFonts w:cs="Arial"/>
          <w:b/>
        </w:rPr>
        <w:t xml:space="preserve">Předpokládaná místa </w:t>
      </w:r>
      <w:r w:rsidR="00357072" w:rsidRPr="00357072">
        <w:rPr>
          <w:rFonts w:cs="Arial"/>
          <w:b/>
        </w:rPr>
        <w:t>plnění</w:t>
      </w:r>
      <w:r>
        <w:rPr>
          <w:rFonts w:cs="Arial"/>
          <w:b/>
        </w:rPr>
        <w:t xml:space="preserve"> </w:t>
      </w:r>
      <w:r w:rsidR="00AF22B6">
        <w:rPr>
          <w:rFonts w:cs="Arial"/>
          <w:b/>
        </w:rPr>
        <w:t>dílčích zakázek</w:t>
      </w:r>
      <w:r w:rsidR="007642E7">
        <w:rPr>
          <w:rFonts w:cs="Arial"/>
          <w:b/>
        </w:rPr>
        <w:t>:</w:t>
      </w:r>
      <w:r w:rsidR="009433B6">
        <w:rPr>
          <w:rFonts w:cs="Arial"/>
          <w:b/>
        </w:rPr>
        <w:t xml:space="preserve"> </w:t>
      </w:r>
    </w:p>
    <w:tbl>
      <w:tblPr>
        <w:tblW w:w="9067" w:type="dxa"/>
        <w:tblCellMar>
          <w:left w:w="70" w:type="dxa"/>
          <w:right w:w="70" w:type="dxa"/>
        </w:tblCellMar>
        <w:tblLook w:val="04A0" w:firstRow="1" w:lastRow="0" w:firstColumn="1" w:lastColumn="0" w:noHBand="0" w:noVBand="1"/>
      </w:tblPr>
      <w:tblGrid>
        <w:gridCol w:w="1129"/>
        <w:gridCol w:w="2127"/>
        <w:gridCol w:w="3969"/>
        <w:gridCol w:w="1842"/>
      </w:tblGrid>
      <w:tr w:rsidR="004D3676" w:rsidRPr="00B56DEE" w14:paraId="34A601AC" w14:textId="4241FCC8" w:rsidTr="007642E7">
        <w:trPr>
          <w:trHeight w:val="315"/>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9CE24" w14:textId="77777777" w:rsidR="004D3676" w:rsidRPr="00B56DEE" w:rsidRDefault="004D3676" w:rsidP="00E22446">
            <w:pPr>
              <w:rPr>
                <w:rFonts w:cs="Arial"/>
                <w:b/>
                <w:bCs/>
                <w:color w:val="000000"/>
                <w:sz w:val="18"/>
                <w:szCs w:val="18"/>
              </w:rPr>
            </w:pPr>
            <w:r w:rsidRPr="00B56DEE">
              <w:rPr>
                <w:rFonts w:cs="Arial"/>
                <w:b/>
                <w:bCs/>
                <w:color w:val="000000"/>
                <w:sz w:val="18"/>
                <w:szCs w:val="18"/>
              </w:rPr>
              <w:t>Sklad</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40D61C43" w14:textId="085BB692" w:rsidR="004D3676" w:rsidRPr="00B56DEE" w:rsidRDefault="004D3676" w:rsidP="00E22446">
            <w:pPr>
              <w:jc w:val="center"/>
              <w:rPr>
                <w:rFonts w:cs="Arial"/>
                <w:b/>
                <w:bCs/>
                <w:color w:val="000000"/>
                <w:sz w:val="18"/>
                <w:szCs w:val="18"/>
              </w:rPr>
            </w:pPr>
            <w:r>
              <w:rPr>
                <w:rFonts w:cs="Arial"/>
                <w:b/>
                <w:bCs/>
                <w:color w:val="000000"/>
                <w:sz w:val="18"/>
                <w:szCs w:val="18"/>
              </w:rPr>
              <w:t>GPS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107005E" w14:textId="5A4AD7D8" w:rsidR="004D3676" w:rsidRPr="00B56DEE" w:rsidRDefault="00062F96" w:rsidP="00E22446">
            <w:pPr>
              <w:jc w:val="center"/>
              <w:rPr>
                <w:rFonts w:cs="Arial"/>
                <w:b/>
                <w:bCs/>
                <w:color w:val="000000"/>
                <w:sz w:val="18"/>
                <w:szCs w:val="18"/>
              </w:rPr>
            </w:pPr>
            <w:r>
              <w:rPr>
                <w:rFonts w:cs="Arial"/>
                <w:b/>
                <w:bCs/>
                <w:color w:val="000000"/>
                <w:sz w:val="18"/>
                <w:szCs w:val="18"/>
              </w:rPr>
              <w:t>A</w:t>
            </w:r>
            <w:r w:rsidR="004D3676">
              <w:rPr>
                <w:rFonts w:cs="Arial"/>
                <w:b/>
                <w:bCs/>
                <w:color w:val="000000"/>
                <w:sz w:val="18"/>
                <w:szCs w:val="18"/>
              </w:rPr>
              <w:t>dresa</w:t>
            </w:r>
            <w:r>
              <w:rPr>
                <w:rFonts w:cs="Arial"/>
                <w:b/>
                <w:bCs/>
                <w:color w:val="000000"/>
                <w:sz w:val="18"/>
                <w:szCs w:val="18"/>
              </w:rPr>
              <w:t>/PSČ</w:t>
            </w:r>
          </w:p>
        </w:tc>
        <w:tc>
          <w:tcPr>
            <w:tcW w:w="1842" w:type="dxa"/>
            <w:tcBorders>
              <w:top w:val="single" w:sz="4" w:space="0" w:color="auto"/>
              <w:left w:val="nil"/>
              <w:bottom w:val="single" w:sz="4" w:space="0" w:color="auto"/>
              <w:right w:val="single" w:sz="4" w:space="0" w:color="auto"/>
            </w:tcBorders>
          </w:tcPr>
          <w:p w14:paraId="788B6A7B" w14:textId="2E8F4CCA" w:rsidR="004D3676" w:rsidRDefault="00570B06" w:rsidP="00E22446">
            <w:pPr>
              <w:jc w:val="center"/>
              <w:rPr>
                <w:rFonts w:cs="Arial"/>
                <w:b/>
                <w:bCs/>
                <w:color w:val="000000"/>
                <w:sz w:val="18"/>
                <w:szCs w:val="18"/>
              </w:rPr>
            </w:pPr>
            <w:r>
              <w:rPr>
                <w:rFonts w:cs="Arial"/>
                <w:b/>
                <w:bCs/>
                <w:color w:val="000000"/>
                <w:sz w:val="18"/>
                <w:szCs w:val="18"/>
              </w:rPr>
              <w:t xml:space="preserve">Celní </w:t>
            </w:r>
            <w:proofErr w:type="spellStart"/>
            <w:r>
              <w:rPr>
                <w:rFonts w:cs="Arial"/>
                <w:b/>
                <w:bCs/>
                <w:color w:val="000000"/>
                <w:sz w:val="18"/>
                <w:szCs w:val="18"/>
              </w:rPr>
              <w:t>ev</w:t>
            </w:r>
            <w:proofErr w:type="spellEnd"/>
            <w:r>
              <w:rPr>
                <w:rFonts w:cs="Arial"/>
                <w:b/>
                <w:bCs/>
                <w:color w:val="000000"/>
                <w:sz w:val="18"/>
                <w:szCs w:val="18"/>
              </w:rPr>
              <w:t xml:space="preserve">, </w:t>
            </w:r>
            <w:r w:rsidR="00EA0E9D">
              <w:rPr>
                <w:rFonts w:cs="Arial"/>
                <w:b/>
                <w:bCs/>
                <w:color w:val="000000"/>
                <w:sz w:val="18"/>
                <w:szCs w:val="18"/>
              </w:rPr>
              <w:t>č. skladu</w:t>
            </w:r>
          </w:p>
        </w:tc>
      </w:tr>
      <w:tr w:rsidR="004D3676" w:rsidRPr="00B56DEE" w14:paraId="350EE289" w14:textId="791E2C43"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F9AF022" w14:textId="77777777" w:rsidR="004D3676" w:rsidRPr="00B56DEE" w:rsidRDefault="004D3676" w:rsidP="009E0E89">
            <w:pPr>
              <w:spacing w:before="0"/>
              <w:jc w:val="center"/>
              <w:rPr>
                <w:rFonts w:cs="Arial"/>
                <w:color w:val="000000"/>
                <w:sz w:val="18"/>
                <w:szCs w:val="18"/>
              </w:rPr>
            </w:pPr>
            <w:r w:rsidRPr="00B56DEE">
              <w:rPr>
                <w:rFonts w:cs="Arial"/>
                <w:color w:val="000000"/>
                <w:sz w:val="18"/>
                <w:szCs w:val="18"/>
              </w:rPr>
              <w:t>Šlapanov</w:t>
            </w:r>
          </w:p>
        </w:tc>
        <w:tc>
          <w:tcPr>
            <w:tcW w:w="2127" w:type="dxa"/>
            <w:tcBorders>
              <w:top w:val="nil"/>
              <w:left w:val="nil"/>
              <w:bottom w:val="single" w:sz="4" w:space="0" w:color="auto"/>
              <w:right w:val="single" w:sz="4" w:space="0" w:color="auto"/>
            </w:tcBorders>
            <w:shd w:val="clear" w:color="auto" w:fill="auto"/>
            <w:noWrap/>
            <w:vAlign w:val="center"/>
          </w:tcPr>
          <w:p w14:paraId="55FB4196" w14:textId="725BD88D" w:rsidR="004D3676" w:rsidRPr="008D5604" w:rsidRDefault="005344E7" w:rsidP="009E0E89">
            <w:pPr>
              <w:spacing w:before="0"/>
              <w:jc w:val="center"/>
              <w:rPr>
                <w:rFonts w:cs="Arial"/>
                <w:color w:val="000000"/>
                <w:sz w:val="18"/>
                <w:szCs w:val="18"/>
              </w:rPr>
            </w:pPr>
            <w:r w:rsidRPr="007642E7">
              <w:rPr>
                <w:rFonts w:cs="Arial"/>
                <w:color w:val="000000"/>
                <w:sz w:val="18"/>
                <w:szCs w:val="18"/>
              </w:rPr>
              <w:t>49.54863/15.630112</w:t>
            </w:r>
          </w:p>
        </w:tc>
        <w:tc>
          <w:tcPr>
            <w:tcW w:w="3969" w:type="dxa"/>
            <w:tcBorders>
              <w:top w:val="nil"/>
              <w:left w:val="nil"/>
              <w:bottom w:val="single" w:sz="4" w:space="0" w:color="auto"/>
              <w:right w:val="single" w:sz="4" w:space="0" w:color="auto"/>
            </w:tcBorders>
            <w:shd w:val="clear" w:color="auto" w:fill="auto"/>
            <w:noWrap/>
            <w:vAlign w:val="center"/>
          </w:tcPr>
          <w:p w14:paraId="230FED4A" w14:textId="525EDCC5" w:rsidR="004D3676" w:rsidRPr="00B56DEE" w:rsidRDefault="00CE5D73" w:rsidP="009E0E89">
            <w:pPr>
              <w:spacing w:before="0"/>
              <w:jc w:val="center"/>
              <w:rPr>
                <w:rFonts w:cs="Arial"/>
                <w:color w:val="000000"/>
                <w:sz w:val="18"/>
                <w:szCs w:val="18"/>
              </w:rPr>
            </w:pPr>
            <w:r>
              <w:rPr>
                <w:rFonts w:cs="Arial"/>
                <w:color w:val="000000"/>
                <w:sz w:val="18"/>
                <w:szCs w:val="18"/>
              </w:rPr>
              <w:t>Šlapanov 162, Šlapanov / 582 51</w:t>
            </w:r>
          </w:p>
        </w:tc>
        <w:tc>
          <w:tcPr>
            <w:tcW w:w="1842" w:type="dxa"/>
            <w:tcBorders>
              <w:top w:val="nil"/>
              <w:left w:val="nil"/>
              <w:bottom w:val="single" w:sz="4" w:space="0" w:color="auto"/>
              <w:right w:val="single" w:sz="4" w:space="0" w:color="auto"/>
            </w:tcBorders>
          </w:tcPr>
          <w:p w14:paraId="0B05D7D8"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CZ0501294S014</w:t>
            </w:r>
          </w:p>
          <w:p w14:paraId="1594FC34" w14:textId="77777777" w:rsidR="004D3676" w:rsidRPr="00E01DA5" w:rsidRDefault="004D3676" w:rsidP="009E0E89">
            <w:pPr>
              <w:spacing w:before="0"/>
              <w:jc w:val="center"/>
              <w:rPr>
                <w:rFonts w:cs="Arial"/>
                <w:color w:val="000000"/>
                <w:sz w:val="18"/>
                <w:szCs w:val="18"/>
              </w:rPr>
            </w:pPr>
          </w:p>
        </w:tc>
      </w:tr>
      <w:tr w:rsidR="004D3676" w:rsidRPr="00B56DEE" w14:paraId="5F8CAFBF" w14:textId="3EE72239"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157385" w14:textId="77777777" w:rsidR="004D3676" w:rsidRPr="00B56DEE" w:rsidRDefault="004D3676" w:rsidP="007642E7">
            <w:pPr>
              <w:jc w:val="center"/>
              <w:rPr>
                <w:rFonts w:cs="Arial"/>
                <w:color w:val="000000"/>
                <w:sz w:val="18"/>
                <w:szCs w:val="18"/>
              </w:rPr>
            </w:pPr>
            <w:r w:rsidRPr="00B56DEE">
              <w:rPr>
                <w:rFonts w:cs="Arial"/>
                <w:color w:val="000000"/>
                <w:sz w:val="18"/>
                <w:szCs w:val="18"/>
              </w:rPr>
              <w:t>Cerekvice</w:t>
            </w:r>
          </w:p>
        </w:tc>
        <w:tc>
          <w:tcPr>
            <w:tcW w:w="2127" w:type="dxa"/>
            <w:tcBorders>
              <w:top w:val="nil"/>
              <w:left w:val="nil"/>
              <w:bottom w:val="single" w:sz="4" w:space="0" w:color="auto"/>
              <w:right w:val="single" w:sz="4" w:space="0" w:color="auto"/>
            </w:tcBorders>
            <w:shd w:val="clear" w:color="auto" w:fill="auto"/>
            <w:noWrap/>
            <w:vAlign w:val="center"/>
          </w:tcPr>
          <w:p w14:paraId="2CFD6F50" w14:textId="655D1D0A" w:rsidR="004D3676" w:rsidRPr="008D5604" w:rsidRDefault="005344E7" w:rsidP="009E0E89">
            <w:pPr>
              <w:spacing w:before="0"/>
              <w:jc w:val="center"/>
              <w:rPr>
                <w:rFonts w:cs="Arial"/>
                <w:color w:val="000000"/>
                <w:sz w:val="18"/>
                <w:szCs w:val="18"/>
              </w:rPr>
            </w:pPr>
            <w:r w:rsidRPr="007642E7">
              <w:rPr>
                <w:rFonts w:cs="Arial"/>
                <w:color w:val="000000"/>
                <w:sz w:val="18"/>
                <w:szCs w:val="18"/>
              </w:rPr>
              <w:t>50.32245/15.7377</w:t>
            </w:r>
          </w:p>
        </w:tc>
        <w:tc>
          <w:tcPr>
            <w:tcW w:w="3969" w:type="dxa"/>
            <w:tcBorders>
              <w:top w:val="nil"/>
              <w:left w:val="nil"/>
              <w:bottom w:val="single" w:sz="4" w:space="0" w:color="auto"/>
              <w:right w:val="single" w:sz="4" w:space="0" w:color="auto"/>
            </w:tcBorders>
            <w:shd w:val="clear" w:color="auto" w:fill="auto"/>
            <w:noWrap/>
            <w:vAlign w:val="center"/>
          </w:tcPr>
          <w:p w14:paraId="11A41A2B" w14:textId="1D3F01A6" w:rsidR="004D3676" w:rsidRPr="00B56DEE" w:rsidRDefault="00322F47" w:rsidP="009E0E89">
            <w:pPr>
              <w:spacing w:before="0"/>
              <w:jc w:val="center"/>
              <w:rPr>
                <w:rFonts w:cs="Arial"/>
                <w:color w:val="000000"/>
                <w:sz w:val="18"/>
                <w:szCs w:val="18"/>
              </w:rPr>
            </w:pPr>
            <w:r>
              <w:rPr>
                <w:rFonts w:cs="Arial"/>
                <w:color w:val="000000"/>
                <w:sz w:val="18"/>
                <w:szCs w:val="18"/>
              </w:rPr>
              <w:t>Cerekvice 72, Cerekvice nad Bystřicí / 507 77</w:t>
            </w:r>
          </w:p>
        </w:tc>
        <w:tc>
          <w:tcPr>
            <w:tcW w:w="1842" w:type="dxa"/>
            <w:tcBorders>
              <w:top w:val="nil"/>
              <w:left w:val="nil"/>
              <w:bottom w:val="single" w:sz="4" w:space="0" w:color="auto"/>
              <w:right w:val="single" w:sz="4" w:space="0" w:color="auto"/>
            </w:tcBorders>
          </w:tcPr>
          <w:p w14:paraId="61BDF1AB"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CZ0501294S012</w:t>
            </w:r>
          </w:p>
          <w:p w14:paraId="4418CA89" w14:textId="77777777" w:rsidR="004D3676" w:rsidRPr="00E01DA5" w:rsidRDefault="004D3676" w:rsidP="009E0E89">
            <w:pPr>
              <w:spacing w:before="0"/>
              <w:jc w:val="center"/>
              <w:rPr>
                <w:rFonts w:cs="Arial"/>
                <w:color w:val="000000"/>
                <w:sz w:val="18"/>
                <w:szCs w:val="18"/>
              </w:rPr>
            </w:pPr>
          </w:p>
        </w:tc>
      </w:tr>
      <w:tr w:rsidR="004D3676" w:rsidRPr="00B56DEE" w14:paraId="7F3B8181" w14:textId="2C9C74C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33F2135" w14:textId="77777777" w:rsidR="004D3676" w:rsidRPr="00B56DEE" w:rsidRDefault="004D3676" w:rsidP="007642E7">
            <w:pPr>
              <w:jc w:val="center"/>
              <w:rPr>
                <w:rFonts w:cs="Arial"/>
                <w:color w:val="000000"/>
                <w:sz w:val="18"/>
                <w:szCs w:val="18"/>
              </w:rPr>
            </w:pPr>
            <w:r w:rsidRPr="00B56DEE">
              <w:rPr>
                <w:rFonts w:cs="Arial"/>
                <w:color w:val="000000"/>
                <w:sz w:val="18"/>
                <w:szCs w:val="18"/>
              </w:rPr>
              <w:t>Střelice</w:t>
            </w:r>
          </w:p>
        </w:tc>
        <w:tc>
          <w:tcPr>
            <w:tcW w:w="2127" w:type="dxa"/>
            <w:tcBorders>
              <w:top w:val="nil"/>
              <w:left w:val="nil"/>
              <w:bottom w:val="single" w:sz="4" w:space="0" w:color="auto"/>
              <w:right w:val="single" w:sz="4" w:space="0" w:color="auto"/>
            </w:tcBorders>
            <w:shd w:val="clear" w:color="auto" w:fill="auto"/>
            <w:noWrap/>
            <w:vAlign w:val="center"/>
          </w:tcPr>
          <w:p w14:paraId="779B40D8" w14:textId="77777777" w:rsidR="009014D2" w:rsidRPr="007642E7" w:rsidRDefault="009014D2" w:rsidP="009E0E89">
            <w:pPr>
              <w:spacing w:before="0"/>
              <w:jc w:val="center"/>
              <w:rPr>
                <w:rFonts w:cs="Arial"/>
                <w:color w:val="000000"/>
                <w:sz w:val="18"/>
                <w:szCs w:val="18"/>
              </w:rPr>
            </w:pPr>
            <w:r w:rsidRPr="007642E7">
              <w:rPr>
                <w:rFonts w:cs="Arial"/>
                <w:color w:val="000000"/>
                <w:sz w:val="18"/>
                <w:szCs w:val="18"/>
              </w:rPr>
              <w:t>49.158022/16.504855</w:t>
            </w:r>
          </w:p>
          <w:p w14:paraId="17E9BA89" w14:textId="2583D29B"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7CA5C9CC" w14:textId="676A6C09" w:rsidR="004D3676" w:rsidRPr="00B56DEE" w:rsidRDefault="00120869" w:rsidP="009E0E89">
            <w:pPr>
              <w:spacing w:before="0"/>
              <w:jc w:val="center"/>
              <w:rPr>
                <w:rFonts w:cs="Arial"/>
                <w:color w:val="000000"/>
                <w:sz w:val="18"/>
                <w:szCs w:val="18"/>
              </w:rPr>
            </w:pPr>
            <w:r>
              <w:rPr>
                <w:rFonts w:cs="Arial"/>
                <w:color w:val="000000"/>
                <w:sz w:val="18"/>
                <w:szCs w:val="18"/>
              </w:rPr>
              <w:t>Brněnská 25/729</w:t>
            </w:r>
            <w:r w:rsidR="00D74F52">
              <w:rPr>
                <w:rFonts w:cs="Arial"/>
                <w:color w:val="000000"/>
                <w:sz w:val="18"/>
                <w:szCs w:val="18"/>
              </w:rPr>
              <w:t>, Střelice u Brna / 664 47</w:t>
            </w:r>
          </w:p>
        </w:tc>
        <w:tc>
          <w:tcPr>
            <w:tcW w:w="1842" w:type="dxa"/>
            <w:tcBorders>
              <w:top w:val="nil"/>
              <w:left w:val="nil"/>
              <w:bottom w:val="single" w:sz="4" w:space="0" w:color="auto"/>
              <w:right w:val="single" w:sz="4" w:space="0" w:color="auto"/>
            </w:tcBorders>
          </w:tcPr>
          <w:p w14:paraId="67B658C2"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CZ0501294S018</w:t>
            </w:r>
          </w:p>
          <w:p w14:paraId="0938CE0A" w14:textId="77777777" w:rsidR="004D3676" w:rsidRPr="00E01DA5" w:rsidRDefault="004D3676" w:rsidP="009E0E89">
            <w:pPr>
              <w:spacing w:before="0"/>
              <w:jc w:val="center"/>
              <w:rPr>
                <w:rFonts w:cs="Arial"/>
                <w:color w:val="000000"/>
                <w:sz w:val="18"/>
                <w:szCs w:val="18"/>
              </w:rPr>
            </w:pPr>
          </w:p>
        </w:tc>
      </w:tr>
      <w:tr w:rsidR="004D3676" w:rsidRPr="00B56DEE" w14:paraId="714DA085" w14:textId="2E91169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8E42F5F" w14:textId="77777777" w:rsidR="004D3676" w:rsidRPr="00B56DEE" w:rsidRDefault="004D3676" w:rsidP="007642E7">
            <w:pPr>
              <w:jc w:val="center"/>
              <w:rPr>
                <w:rFonts w:cs="Arial"/>
                <w:color w:val="000000"/>
                <w:sz w:val="18"/>
                <w:szCs w:val="18"/>
              </w:rPr>
            </w:pPr>
            <w:r w:rsidRPr="00B56DEE">
              <w:rPr>
                <w:rFonts w:cs="Arial"/>
                <w:color w:val="000000"/>
                <w:sz w:val="18"/>
                <w:szCs w:val="18"/>
              </w:rPr>
              <w:t>Sedlnice</w:t>
            </w:r>
          </w:p>
        </w:tc>
        <w:tc>
          <w:tcPr>
            <w:tcW w:w="2127" w:type="dxa"/>
            <w:tcBorders>
              <w:top w:val="nil"/>
              <w:left w:val="nil"/>
              <w:bottom w:val="single" w:sz="4" w:space="0" w:color="auto"/>
              <w:right w:val="single" w:sz="4" w:space="0" w:color="auto"/>
            </w:tcBorders>
            <w:shd w:val="clear" w:color="auto" w:fill="auto"/>
            <w:noWrap/>
            <w:vAlign w:val="center"/>
          </w:tcPr>
          <w:p w14:paraId="54FA0C94" w14:textId="4D33517C"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17C16508" w14:textId="39F61C82" w:rsidR="004D3676" w:rsidRPr="00B56DEE" w:rsidRDefault="00FF4BB7" w:rsidP="009E0E89">
            <w:pPr>
              <w:spacing w:before="0"/>
              <w:jc w:val="center"/>
              <w:rPr>
                <w:rFonts w:cs="Arial"/>
                <w:color w:val="000000"/>
                <w:sz w:val="18"/>
                <w:szCs w:val="18"/>
              </w:rPr>
            </w:pPr>
            <w:r>
              <w:rPr>
                <w:rFonts w:cs="Arial"/>
                <w:color w:val="000000"/>
                <w:sz w:val="18"/>
                <w:szCs w:val="18"/>
              </w:rPr>
              <w:t xml:space="preserve">Sedlnice 503, </w:t>
            </w:r>
            <w:r w:rsidR="00120869">
              <w:rPr>
                <w:rFonts w:cs="Arial"/>
                <w:color w:val="000000"/>
                <w:sz w:val="18"/>
                <w:szCs w:val="18"/>
              </w:rPr>
              <w:t>Sedlnice / 742 56</w:t>
            </w:r>
          </w:p>
        </w:tc>
        <w:tc>
          <w:tcPr>
            <w:tcW w:w="1842" w:type="dxa"/>
            <w:tcBorders>
              <w:top w:val="nil"/>
              <w:left w:val="nil"/>
              <w:bottom w:val="single" w:sz="4" w:space="0" w:color="auto"/>
              <w:right w:val="single" w:sz="4" w:space="0" w:color="auto"/>
            </w:tcBorders>
          </w:tcPr>
          <w:p w14:paraId="3E1FD3E5"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CZ0501294S003</w:t>
            </w:r>
          </w:p>
          <w:p w14:paraId="0F1C5A21" w14:textId="77777777" w:rsidR="004D3676" w:rsidRPr="00E01DA5" w:rsidRDefault="004D3676" w:rsidP="009E0E89">
            <w:pPr>
              <w:spacing w:before="0"/>
              <w:jc w:val="center"/>
              <w:rPr>
                <w:rFonts w:cs="Arial"/>
                <w:color w:val="000000"/>
                <w:sz w:val="18"/>
                <w:szCs w:val="18"/>
              </w:rPr>
            </w:pPr>
          </w:p>
        </w:tc>
      </w:tr>
      <w:tr w:rsidR="004D3676" w:rsidRPr="00B56DEE" w14:paraId="4E7BF6DF" w14:textId="711CD458"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4A140C7F" w14:textId="77777777" w:rsidR="004D3676" w:rsidRPr="00B56DEE" w:rsidRDefault="004D3676" w:rsidP="007642E7">
            <w:pPr>
              <w:jc w:val="center"/>
              <w:rPr>
                <w:rFonts w:cs="Arial"/>
                <w:color w:val="000000"/>
                <w:sz w:val="18"/>
                <w:szCs w:val="18"/>
              </w:rPr>
            </w:pPr>
            <w:r w:rsidRPr="00B56DEE">
              <w:rPr>
                <w:rFonts w:cs="Arial"/>
                <w:color w:val="000000"/>
                <w:sz w:val="18"/>
                <w:szCs w:val="18"/>
              </w:rPr>
              <w:t>Klobouky</w:t>
            </w:r>
          </w:p>
        </w:tc>
        <w:tc>
          <w:tcPr>
            <w:tcW w:w="2127" w:type="dxa"/>
            <w:tcBorders>
              <w:top w:val="nil"/>
              <w:left w:val="nil"/>
              <w:bottom w:val="single" w:sz="4" w:space="0" w:color="auto"/>
              <w:right w:val="single" w:sz="4" w:space="0" w:color="auto"/>
            </w:tcBorders>
            <w:shd w:val="clear" w:color="auto" w:fill="auto"/>
            <w:noWrap/>
            <w:vAlign w:val="center"/>
          </w:tcPr>
          <w:p w14:paraId="10F718B5" w14:textId="77777777" w:rsidR="009014D2" w:rsidRPr="007642E7" w:rsidRDefault="009014D2" w:rsidP="009E0E89">
            <w:pPr>
              <w:spacing w:before="0"/>
              <w:jc w:val="center"/>
              <w:rPr>
                <w:rFonts w:cs="Arial"/>
                <w:color w:val="000000"/>
                <w:sz w:val="18"/>
                <w:szCs w:val="18"/>
              </w:rPr>
            </w:pPr>
            <w:proofErr w:type="spellStart"/>
            <w:r w:rsidRPr="007642E7">
              <w:rPr>
                <w:rFonts w:cs="Arial"/>
                <w:color w:val="000000"/>
                <w:sz w:val="18"/>
                <w:szCs w:val="18"/>
              </w:rPr>
              <w:t>only</w:t>
            </w:r>
            <w:proofErr w:type="spellEnd"/>
            <w:r w:rsidRPr="007642E7">
              <w:rPr>
                <w:rFonts w:cs="Arial"/>
                <w:color w:val="000000"/>
                <w:sz w:val="18"/>
                <w:szCs w:val="18"/>
              </w:rPr>
              <w:t xml:space="preserve"> </w:t>
            </w:r>
            <w:proofErr w:type="spellStart"/>
            <w:r w:rsidRPr="007642E7">
              <w:rPr>
                <w:rFonts w:cs="Arial"/>
                <w:color w:val="000000"/>
                <w:sz w:val="18"/>
                <w:szCs w:val="18"/>
              </w:rPr>
              <w:t>for</w:t>
            </w:r>
            <w:proofErr w:type="spellEnd"/>
            <w:r w:rsidRPr="007642E7">
              <w:rPr>
                <w:rFonts w:cs="Arial"/>
                <w:color w:val="000000"/>
                <w:sz w:val="18"/>
                <w:szCs w:val="18"/>
              </w:rPr>
              <w:t xml:space="preserve"> </w:t>
            </w:r>
            <w:proofErr w:type="spellStart"/>
            <w:r w:rsidRPr="007642E7">
              <w:rPr>
                <w:rFonts w:cs="Arial"/>
                <w:color w:val="000000"/>
                <w:sz w:val="18"/>
                <w:szCs w:val="18"/>
              </w:rPr>
              <w:t>trucks</w:t>
            </w:r>
            <w:proofErr w:type="spellEnd"/>
          </w:p>
          <w:p w14:paraId="7E30397A" w14:textId="44C9DF55"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1B19F941" w14:textId="5DF193C3" w:rsidR="004D3676" w:rsidRPr="00B56DEE" w:rsidRDefault="00D74F52" w:rsidP="009E0E89">
            <w:pPr>
              <w:spacing w:before="0"/>
              <w:jc w:val="center"/>
              <w:rPr>
                <w:rFonts w:cs="Arial"/>
                <w:color w:val="000000"/>
                <w:sz w:val="18"/>
                <w:szCs w:val="18"/>
              </w:rPr>
            </w:pPr>
            <w:r>
              <w:rPr>
                <w:rFonts w:cs="Arial"/>
                <w:color w:val="000000"/>
                <w:sz w:val="18"/>
                <w:szCs w:val="18"/>
              </w:rPr>
              <w:t xml:space="preserve">Klobouky u Brna 860, </w:t>
            </w:r>
            <w:r w:rsidR="00600CD6">
              <w:rPr>
                <w:rFonts w:cs="Arial"/>
                <w:color w:val="000000"/>
                <w:sz w:val="18"/>
                <w:szCs w:val="18"/>
              </w:rPr>
              <w:t>Klobouky u Brna / 671 72</w:t>
            </w:r>
          </w:p>
        </w:tc>
        <w:tc>
          <w:tcPr>
            <w:tcW w:w="1842" w:type="dxa"/>
            <w:tcBorders>
              <w:top w:val="nil"/>
              <w:left w:val="nil"/>
              <w:bottom w:val="single" w:sz="4" w:space="0" w:color="auto"/>
              <w:right w:val="single" w:sz="4" w:space="0" w:color="auto"/>
            </w:tcBorders>
          </w:tcPr>
          <w:p w14:paraId="0969DE0F" w14:textId="77777777" w:rsidR="00E01DA5" w:rsidRPr="007642E7" w:rsidRDefault="00E01DA5" w:rsidP="009E0E89">
            <w:pPr>
              <w:spacing w:before="0"/>
              <w:jc w:val="center"/>
              <w:rPr>
                <w:rFonts w:cs="Arial"/>
                <w:color w:val="000000"/>
                <w:sz w:val="18"/>
                <w:szCs w:val="18"/>
              </w:rPr>
            </w:pPr>
            <w:r w:rsidRPr="007642E7">
              <w:rPr>
                <w:rFonts w:cs="Arial"/>
                <w:color w:val="000000"/>
                <w:sz w:val="18"/>
                <w:szCs w:val="18"/>
              </w:rPr>
              <w:t>CZ0501294S019</w:t>
            </w:r>
          </w:p>
          <w:p w14:paraId="7A0B3777" w14:textId="77777777" w:rsidR="004D3676" w:rsidRPr="00E01DA5" w:rsidRDefault="004D3676" w:rsidP="009E0E89">
            <w:pPr>
              <w:spacing w:before="0"/>
              <w:jc w:val="center"/>
              <w:rPr>
                <w:rFonts w:cs="Arial"/>
                <w:color w:val="000000"/>
                <w:sz w:val="18"/>
                <w:szCs w:val="18"/>
              </w:rPr>
            </w:pPr>
          </w:p>
        </w:tc>
      </w:tr>
      <w:tr w:rsidR="004D3676" w:rsidRPr="00B56DEE" w14:paraId="502ADB21" w14:textId="08D2B325"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4BAB510" w14:textId="77777777" w:rsidR="004D3676" w:rsidRPr="00B56DEE" w:rsidRDefault="004D3676" w:rsidP="007642E7">
            <w:pPr>
              <w:jc w:val="center"/>
              <w:rPr>
                <w:rFonts w:cs="Arial"/>
                <w:color w:val="000000"/>
                <w:sz w:val="18"/>
                <w:szCs w:val="18"/>
              </w:rPr>
            </w:pPr>
            <w:r w:rsidRPr="00B56DEE">
              <w:rPr>
                <w:rFonts w:cs="Arial"/>
                <w:color w:val="000000"/>
                <w:sz w:val="18"/>
                <w:szCs w:val="18"/>
              </w:rPr>
              <w:t>Loukov</w:t>
            </w:r>
          </w:p>
        </w:tc>
        <w:tc>
          <w:tcPr>
            <w:tcW w:w="2127" w:type="dxa"/>
            <w:tcBorders>
              <w:top w:val="nil"/>
              <w:left w:val="nil"/>
              <w:bottom w:val="single" w:sz="4" w:space="0" w:color="auto"/>
              <w:right w:val="single" w:sz="4" w:space="0" w:color="auto"/>
            </w:tcBorders>
            <w:shd w:val="clear" w:color="auto" w:fill="auto"/>
            <w:noWrap/>
            <w:vAlign w:val="center"/>
          </w:tcPr>
          <w:p w14:paraId="3774C700" w14:textId="77777777" w:rsidR="005344E7" w:rsidRPr="007642E7" w:rsidRDefault="005344E7" w:rsidP="009E0E89">
            <w:pPr>
              <w:spacing w:before="0"/>
              <w:jc w:val="center"/>
              <w:rPr>
                <w:rFonts w:cs="Arial"/>
                <w:color w:val="000000"/>
                <w:sz w:val="18"/>
                <w:szCs w:val="18"/>
              </w:rPr>
            </w:pPr>
            <w:r w:rsidRPr="007642E7">
              <w:rPr>
                <w:rFonts w:cs="Arial"/>
                <w:color w:val="000000"/>
                <w:sz w:val="18"/>
                <w:szCs w:val="18"/>
              </w:rPr>
              <w:t>49.416194/17.739358</w:t>
            </w:r>
          </w:p>
          <w:p w14:paraId="09C0D772" w14:textId="0F899F31"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4615DF78" w14:textId="2BA5AECD" w:rsidR="004D3676" w:rsidRPr="00B56DEE" w:rsidRDefault="00FF4BB7" w:rsidP="009E0E89">
            <w:pPr>
              <w:spacing w:before="0"/>
              <w:jc w:val="center"/>
              <w:rPr>
                <w:rFonts w:cs="Arial"/>
                <w:color w:val="000000"/>
                <w:sz w:val="18"/>
                <w:szCs w:val="18"/>
              </w:rPr>
            </w:pPr>
            <w:r>
              <w:rPr>
                <w:rFonts w:cs="Arial"/>
                <w:color w:val="000000"/>
                <w:sz w:val="18"/>
                <w:szCs w:val="18"/>
              </w:rPr>
              <w:t>Loukov 166, Loukov / 768 75</w:t>
            </w:r>
          </w:p>
        </w:tc>
        <w:tc>
          <w:tcPr>
            <w:tcW w:w="1842" w:type="dxa"/>
            <w:tcBorders>
              <w:top w:val="nil"/>
              <w:left w:val="nil"/>
              <w:bottom w:val="single" w:sz="4" w:space="0" w:color="auto"/>
              <w:right w:val="single" w:sz="4" w:space="0" w:color="auto"/>
            </w:tcBorders>
          </w:tcPr>
          <w:p w14:paraId="70B2F16A"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CZ0501294S016</w:t>
            </w:r>
          </w:p>
          <w:p w14:paraId="162F58F4" w14:textId="77777777" w:rsidR="004D3676" w:rsidRPr="00E01DA5" w:rsidRDefault="004D3676" w:rsidP="009E0E89">
            <w:pPr>
              <w:spacing w:before="0"/>
              <w:jc w:val="center"/>
              <w:rPr>
                <w:rFonts w:cs="Arial"/>
                <w:color w:val="000000"/>
                <w:sz w:val="18"/>
                <w:szCs w:val="18"/>
              </w:rPr>
            </w:pPr>
          </w:p>
        </w:tc>
      </w:tr>
      <w:tr w:rsidR="004D3676" w:rsidRPr="00B56DEE" w14:paraId="6C61F39A" w14:textId="1E21C4B2"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256758" w14:textId="77777777" w:rsidR="004D3676" w:rsidRPr="00B56DEE" w:rsidRDefault="004D3676" w:rsidP="007642E7">
            <w:pPr>
              <w:jc w:val="center"/>
              <w:rPr>
                <w:rFonts w:cs="Arial"/>
                <w:color w:val="000000"/>
                <w:sz w:val="18"/>
                <w:szCs w:val="18"/>
              </w:rPr>
            </w:pPr>
            <w:proofErr w:type="spellStart"/>
            <w:r w:rsidRPr="00B56DEE">
              <w:rPr>
                <w:rFonts w:cs="Arial"/>
                <w:color w:val="000000"/>
                <w:sz w:val="18"/>
                <w:szCs w:val="18"/>
              </w:rPr>
              <w:t>Mstětice</w:t>
            </w:r>
            <w:proofErr w:type="spellEnd"/>
          </w:p>
        </w:tc>
        <w:tc>
          <w:tcPr>
            <w:tcW w:w="2127" w:type="dxa"/>
            <w:tcBorders>
              <w:top w:val="nil"/>
              <w:left w:val="nil"/>
              <w:bottom w:val="single" w:sz="4" w:space="0" w:color="auto"/>
              <w:right w:val="single" w:sz="4" w:space="0" w:color="auto"/>
            </w:tcBorders>
            <w:shd w:val="clear" w:color="auto" w:fill="auto"/>
            <w:noWrap/>
            <w:vAlign w:val="center"/>
          </w:tcPr>
          <w:p w14:paraId="5F77BD8F" w14:textId="77777777" w:rsidR="009124EE" w:rsidRPr="007642E7" w:rsidRDefault="009124EE" w:rsidP="009E0E89">
            <w:pPr>
              <w:spacing w:before="0"/>
              <w:jc w:val="center"/>
              <w:rPr>
                <w:rFonts w:cs="Arial"/>
                <w:color w:val="000000"/>
                <w:sz w:val="18"/>
                <w:szCs w:val="18"/>
              </w:rPr>
            </w:pPr>
            <w:r w:rsidRPr="007642E7">
              <w:rPr>
                <w:rFonts w:cs="Arial"/>
                <w:color w:val="000000"/>
                <w:sz w:val="18"/>
                <w:szCs w:val="18"/>
              </w:rPr>
              <w:t>50.142902/14.696403</w:t>
            </w:r>
          </w:p>
          <w:p w14:paraId="10FA5318" w14:textId="2DACD014"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E527511" w14:textId="361B7286" w:rsidR="004D3676" w:rsidRPr="00B56DEE" w:rsidRDefault="006A49FC" w:rsidP="009E0E89">
            <w:pPr>
              <w:spacing w:before="0"/>
              <w:jc w:val="center"/>
              <w:rPr>
                <w:rFonts w:cs="Arial"/>
                <w:color w:val="000000"/>
                <w:sz w:val="18"/>
                <w:szCs w:val="18"/>
              </w:rPr>
            </w:pPr>
            <w:proofErr w:type="spellStart"/>
            <w:r>
              <w:rPr>
                <w:rFonts w:cs="Arial"/>
                <w:color w:val="000000"/>
                <w:sz w:val="18"/>
                <w:szCs w:val="18"/>
              </w:rPr>
              <w:t>Mstětice</w:t>
            </w:r>
            <w:proofErr w:type="spellEnd"/>
            <w:r>
              <w:rPr>
                <w:rFonts w:cs="Arial"/>
                <w:color w:val="000000"/>
                <w:sz w:val="18"/>
                <w:szCs w:val="18"/>
              </w:rPr>
              <w:t>, Zeleneč v Čechách / 250 91</w:t>
            </w:r>
          </w:p>
        </w:tc>
        <w:tc>
          <w:tcPr>
            <w:tcW w:w="1842" w:type="dxa"/>
            <w:tcBorders>
              <w:top w:val="nil"/>
              <w:left w:val="nil"/>
              <w:bottom w:val="single" w:sz="4" w:space="0" w:color="auto"/>
              <w:right w:val="single" w:sz="4" w:space="0" w:color="auto"/>
            </w:tcBorders>
          </w:tcPr>
          <w:p w14:paraId="0577EE7B"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CZ0501294S010</w:t>
            </w:r>
          </w:p>
          <w:p w14:paraId="1083A048" w14:textId="77777777" w:rsidR="004D3676" w:rsidRPr="00E01DA5" w:rsidRDefault="004D3676" w:rsidP="009E0E89">
            <w:pPr>
              <w:spacing w:before="0"/>
              <w:jc w:val="center"/>
              <w:rPr>
                <w:rFonts w:cs="Arial"/>
                <w:color w:val="000000"/>
                <w:sz w:val="18"/>
                <w:szCs w:val="18"/>
              </w:rPr>
            </w:pPr>
          </w:p>
        </w:tc>
      </w:tr>
      <w:tr w:rsidR="004D3676" w:rsidRPr="00B56DEE" w14:paraId="0DD4950D" w14:textId="5472012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4CB407A" w14:textId="77777777" w:rsidR="004D3676" w:rsidRPr="00B56DEE" w:rsidRDefault="004D3676" w:rsidP="007642E7">
            <w:pPr>
              <w:jc w:val="center"/>
              <w:rPr>
                <w:rFonts w:cs="Arial"/>
                <w:color w:val="000000"/>
                <w:sz w:val="18"/>
                <w:szCs w:val="18"/>
              </w:rPr>
            </w:pPr>
            <w:r w:rsidRPr="00B56DEE">
              <w:rPr>
                <w:rFonts w:cs="Arial"/>
                <w:color w:val="000000"/>
                <w:sz w:val="18"/>
                <w:szCs w:val="18"/>
              </w:rPr>
              <w:t>Hněvice</w:t>
            </w:r>
          </w:p>
        </w:tc>
        <w:tc>
          <w:tcPr>
            <w:tcW w:w="2127" w:type="dxa"/>
            <w:tcBorders>
              <w:top w:val="nil"/>
              <w:left w:val="nil"/>
              <w:bottom w:val="single" w:sz="4" w:space="0" w:color="auto"/>
              <w:right w:val="single" w:sz="4" w:space="0" w:color="auto"/>
            </w:tcBorders>
            <w:shd w:val="clear" w:color="auto" w:fill="auto"/>
            <w:noWrap/>
            <w:vAlign w:val="center"/>
          </w:tcPr>
          <w:p w14:paraId="14931E77" w14:textId="77777777" w:rsidR="009124EE" w:rsidRPr="007642E7" w:rsidRDefault="009124EE" w:rsidP="009E0E89">
            <w:pPr>
              <w:spacing w:before="0"/>
              <w:jc w:val="center"/>
              <w:rPr>
                <w:rFonts w:cs="Arial"/>
                <w:color w:val="000000"/>
                <w:sz w:val="18"/>
                <w:szCs w:val="18"/>
              </w:rPr>
            </w:pPr>
            <w:r w:rsidRPr="007642E7">
              <w:rPr>
                <w:rFonts w:cs="Arial"/>
                <w:color w:val="000000"/>
                <w:sz w:val="18"/>
                <w:szCs w:val="18"/>
              </w:rPr>
              <w:t>50.441627/14.349604</w:t>
            </w:r>
          </w:p>
          <w:p w14:paraId="04754098" w14:textId="59B7485C"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213BCA82" w14:textId="137C57C6" w:rsidR="004D3676" w:rsidRPr="00B56DEE" w:rsidRDefault="00961D31" w:rsidP="009E0E89">
            <w:pPr>
              <w:spacing w:before="0"/>
              <w:jc w:val="center"/>
              <w:rPr>
                <w:rFonts w:cs="Arial"/>
                <w:color w:val="000000"/>
                <w:sz w:val="18"/>
                <w:szCs w:val="18"/>
              </w:rPr>
            </w:pPr>
            <w:r>
              <w:rPr>
                <w:rFonts w:cs="Arial"/>
                <w:color w:val="000000"/>
                <w:sz w:val="18"/>
                <w:szCs w:val="18"/>
              </w:rPr>
              <w:t>Hněvice 62, Štětí / 411 08</w:t>
            </w:r>
          </w:p>
        </w:tc>
        <w:tc>
          <w:tcPr>
            <w:tcW w:w="1842" w:type="dxa"/>
            <w:tcBorders>
              <w:top w:val="nil"/>
              <w:left w:val="nil"/>
              <w:bottom w:val="single" w:sz="4" w:space="0" w:color="auto"/>
              <w:right w:val="single" w:sz="4" w:space="0" w:color="auto"/>
            </w:tcBorders>
          </w:tcPr>
          <w:p w14:paraId="49136327" w14:textId="77777777" w:rsidR="006E0105" w:rsidRPr="007642E7" w:rsidRDefault="006E0105" w:rsidP="009E0E89">
            <w:pPr>
              <w:spacing w:before="0"/>
              <w:jc w:val="center"/>
              <w:rPr>
                <w:rFonts w:cs="Arial"/>
                <w:color w:val="000000"/>
                <w:sz w:val="18"/>
                <w:szCs w:val="18"/>
              </w:rPr>
            </w:pPr>
            <w:r w:rsidRPr="007642E7">
              <w:rPr>
                <w:rFonts w:cs="Arial"/>
                <w:color w:val="000000"/>
                <w:sz w:val="18"/>
                <w:szCs w:val="18"/>
              </w:rPr>
              <w:t>CZ0501294S009</w:t>
            </w:r>
          </w:p>
          <w:p w14:paraId="34A30604" w14:textId="77777777" w:rsidR="004D3676" w:rsidRPr="00E01DA5" w:rsidRDefault="004D3676" w:rsidP="009E0E89">
            <w:pPr>
              <w:spacing w:before="0"/>
              <w:jc w:val="center"/>
              <w:rPr>
                <w:rFonts w:cs="Arial"/>
                <w:color w:val="000000"/>
                <w:sz w:val="18"/>
                <w:szCs w:val="18"/>
              </w:rPr>
            </w:pPr>
          </w:p>
        </w:tc>
      </w:tr>
      <w:tr w:rsidR="004D3676" w:rsidRPr="00B56DEE" w14:paraId="4207A90E" w14:textId="2BF67E62"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F66D390" w14:textId="77777777" w:rsidR="004D3676" w:rsidRPr="00B56DEE" w:rsidRDefault="004D3676" w:rsidP="007642E7">
            <w:pPr>
              <w:jc w:val="center"/>
              <w:rPr>
                <w:rFonts w:cs="Arial"/>
                <w:color w:val="000000"/>
                <w:sz w:val="18"/>
                <w:szCs w:val="18"/>
              </w:rPr>
            </w:pPr>
            <w:proofErr w:type="spellStart"/>
            <w:r w:rsidRPr="00B56DEE">
              <w:rPr>
                <w:rFonts w:cs="Arial"/>
                <w:color w:val="000000"/>
                <w:sz w:val="18"/>
                <w:szCs w:val="18"/>
              </w:rPr>
              <w:t>Smyslov</w:t>
            </w:r>
            <w:proofErr w:type="spellEnd"/>
          </w:p>
        </w:tc>
        <w:tc>
          <w:tcPr>
            <w:tcW w:w="2127" w:type="dxa"/>
            <w:tcBorders>
              <w:top w:val="nil"/>
              <w:left w:val="nil"/>
              <w:bottom w:val="single" w:sz="4" w:space="0" w:color="auto"/>
              <w:right w:val="single" w:sz="4" w:space="0" w:color="auto"/>
            </w:tcBorders>
            <w:shd w:val="clear" w:color="auto" w:fill="auto"/>
            <w:noWrap/>
            <w:vAlign w:val="center"/>
          </w:tcPr>
          <w:p w14:paraId="6FACBEFB" w14:textId="77777777" w:rsidR="00067016" w:rsidRPr="007642E7" w:rsidRDefault="00067016" w:rsidP="009E0E89">
            <w:pPr>
              <w:spacing w:before="0"/>
              <w:jc w:val="center"/>
              <w:rPr>
                <w:rFonts w:cs="Arial"/>
                <w:color w:val="000000"/>
                <w:sz w:val="18"/>
                <w:szCs w:val="18"/>
              </w:rPr>
            </w:pPr>
            <w:r w:rsidRPr="007642E7">
              <w:rPr>
                <w:rFonts w:cs="Arial"/>
                <w:color w:val="000000"/>
                <w:sz w:val="18"/>
                <w:szCs w:val="18"/>
              </w:rPr>
              <w:t>49.419265/14.734125</w:t>
            </w:r>
          </w:p>
          <w:p w14:paraId="16CF0BDD" w14:textId="675FDAFE"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2006DAE1" w14:textId="6CDD0E4C" w:rsidR="004D3676" w:rsidRPr="00B56DEE" w:rsidRDefault="00E16E44" w:rsidP="009E0E89">
            <w:pPr>
              <w:spacing w:before="0"/>
              <w:jc w:val="center"/>
              <w:rPr>
                <w:rFonts w:cs="Arial"/>
                <w:color w:val="000000"/>
                <w:sz w:val="18"/>
                <w:szCs w:val="18"/>
              </w:rPr>
            </w:pPr>
            <w:proofErr w:type="spellStart"/>
            <w:r>
              <w:rPr>
                <w:rFonts w:cs="Arial"/>
                <w:color w:val="000000"/>
                <w:sz w:val="18"/>
                <w:szCs w:val="18"/>
              </w:rPr>
              <w:t>Smyslov</w:t>
            </w:r>
            <w:proofErr w:type="spellEnd"/>
            <w:r>
              <w:rPr>
                <w:rFonts w:cs="Arial"/>
                <w:color w:val="000000"/>
                <w:sz w:val="18"/>
                <w:szCs w:val="18"/>
              </w:rPr>
              <w:t xml:space="preserve"> 23, Tábor 4</w:t>
            </w:r>
            <w:r w:rsidR="00532E13">
              <w:rPr>
                <w:rFonts w:cs="Arial"/>
                <w:color w:val="000000"/>
                <w:sz w:val="18"/>
                <w:szCs w:val="18"/>
              </w:rPr>
              <w:t xml:space="preserve"> / 391 56</w:t>
            </w:r>
          </w:p>
        </w:tc>
        <w:tc>
          <w:tcPr>
            <w:tcW w:w="1842" w:type="dxa"/>
            <w:tcBorders>
              <w:top w:val="nil"/>
              <w:left w:val="nil"/>
              <w:bottom w:val="single" w:sz="4" w:space="0" w:color="auto"/>
              <w:right w:val="single" w:sz="4" w:space="0" w:color="auto"/>
            </w:tcBorders>
          </w:tcPr>
          <w:p w14:paraId="712513EA" w14:textId="77777777" w:rsidR="00EA731C" w:rsidRPr="007642E7" w:rsidRDefault="00EA731C" w:rsidP="009E0E89">
            <w:pPr>
              <w:spacing w:before="0"/>
              <w:jc w:val="center"/>
              <w:rPr>
                <w:rFonts w:cs="Arial"/>
                <w:color w:val="000000"/>
                <w:sz w:val="18"/>
                <w:szCs w:val="18"/>
              </w:rPr>
            </w:pPr>
            <w:r w:rsidRPr="007642E7">
              <w:rPr>
                <w:rFonts w:cs="Arial"/>
                <w:color w:val="000000"/>
                <w:sz w:val="18"/>
                <w:szCs w:val="18"/>
              </w:rPr>
              <w:t>CZ0501294S007</w:t>
            </w:r>
          </w:p>
          <w:p w14:paraId="2A5B48EC" w14:textId="77777777" w:rsidR="004D3676" w:rsidRPr="00E01DA5" w:rsidRDefault="004D3676" w:rsidP="009E0E89">
            <w:pPr>
              <w:spacing w:before="0"/>
              <w:jc w:val="center"/>
              <w:rPr>
                <w:rFonts w:cs="Arial"/>
                <w:color w:val="000000"/>
                <w:sz w:val="18"/>
                <w:szCs w:val="18"/>
              </w:rPr>
            </w:pPr>
          </w:p>
        </w:tc>
      </w:tr>
      <w:tr w:rsidR="004D3676" w:rsidRPr="00B56DEE" w14:paraId="1A71B5E7" w14:textId="2739CF2B"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AED4438" w14:textId="77777777" w:rsidR="004D3676" w:rsidRPr="00B56DEE" w:rsidRDefault="004D3676" w:rsidP="007642E7">
            <w:pPr>
              <w:jc w:val="center"/>
              <w:rPr>
                <w:rFonts w:cs="Arial"/>
                <w:color w:val="000000"/>
                <w:sz w:val="18"/>
                <w:szCs w:val="18"/>
              </w:rPr>
            </w:pPr>
            <w:r w:rsidRPr="00B56DEE">
              <w:rPr>
                <w:rFonts w:cs="Arial"/>
                <w:color w:val="000000"/>
                <w:sz w:val="18"/>
                <w:szCs w:val="18"/>
              </w:rPr>
              <w:t>Třemošná</w:t>
            </w:r>
          </w:p>
        </w:tc>
        <w:tc>
          <w:tcPr>
            <w:tcW w:w="2127" w:type="dxa"/>
            <w:tcBorders>
              <w:top w:val="nil"/>
              <w:left w:val="nil"/>
              <w:bottom w:val="single" w:sz="4" w:space="0" w:color="auto"/>
              <w:right w:val="single" w:sz="4" w:space="0" w:color="auto"/>
            </w:tcBorders>
            <w:shd w:val="clear" w:color="auto" w:fill="auto"/>
            <w:noWrap/>
            <w:vAlign w:val="center"/>
          </w:tcPr>
          <w:p w14:paraId="497FEA0C" w14:textId="77777777" w:rsidR="00647113" w:rsidRPr="007642E7" w:rsidRDefault="00647113" w:rsidP="009E0E89">
            <w:pPr>
              <w:spacing w:before="0"/>
              <w:jc w:val="center"/>
              <w:rPr>
                <w:rFonts w:cs="Arial"/>
                <w:color w:val="000000"/>
                <w:sz w:val="18"/>
                <w:szCs w:val="18"/>
              </w:rPr>
            </w:pPr>
            <w:r w:rsidRPr="007642E7">
              <w:rPr>
                <w:rFonts w:cs="Arial"/>
                <w:color w:val="000000"/>
                <w:sz w:val="18"/>
                <w:szCs w:val="18"/>
              </w:rPr>
              <w:t>49.809022/13.391304</w:t>
            </w:r>
          </w:p>
          <w:p w14:paraId="3B5EF2C8" w14:textId="63613FDA"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4494C5B6" w14:textId="0A722D55" w:rsidR="004D3676" w:rsidRPr="00B56DEE" w:rsidRDefault="00A67538" w:rsidP="009E0E89">
            <w:pPr>
              <w:spacing w:before="0"/>
              <w:jc w:val="center"/>
              <w:rPr>
                <w:rFonts w:cs="Arial"/>
                <w:color w:val="000000"/>
                <w:sz w:val="18"/>
                <w:szCs w:val="18"/>
              </w:rPr>
            </w:pPr>
            <w:r>
              <w:rPr>
                <w:rFonts w:cs="Arial"/>
                <w:color w:val="000000"/>
                <w:sz w:val="18"/>
                <w:szCs w:val="18"/>
              </w:rPr>
              <w:t>Třemošná 1057</w:t>
            </w:r>
            <w:r w:rsidR="00532E13">
              <w:rPr>
                <w:rFonts w:cs="Arial"/>
                <w:color w:val="000000"/>
                <w:sz w:val="18"/>
                <w:szCs w:val="18"/>
              </w:rPr>
              <w:t xml:space="preserve"> / 330 11</w:t>
            </w:r>
          </w:p>
        </w:tc>
        <w:tc>
          <w:tcPr>
            <w:tcW w:w="1842" w:type="dxa"/>
            <w:tcBorders>
              <w:top w:val="nil"/>
              <w:left w:val="nil"/>
              <w:bottom w:val="single" w:sz="4" w:space="0" w:color="auto"/>
              <w:right w:val="single" w:sz="4" w:space="0" w:color="auto"/>
            </w:tcBorders>
          </w:tcPr>
          <w:p w14:paraId="4AA176F0" w14:textId="77777777" w:rsidR="00EA731C" w:rsidRPr="007642E7" w:rsidRDefault="00EA731C" w:rsidP="009E0E89">
            <w:pPr>
              <w:spacing w:before="0"/>
              <w:jc w:val="center"/>
              <w:rPr>
                <w:rFonts w:cs="Arial"/>
                <w:color w:val="000000"/>
                <w:sz w:val="18"/>
                <w:szCs w:val="18"/>
              </w:rPr>
            </w:pPr>
            <w:r w:rsidRPr="007642E7">
              <w:rPr>
                <w:rFonts w:cs="Arial"/>
                <w:color w:val="000000"/>
                <w:sz w:val="18"/>
                <w:szCs w:val="18"/>
              </w:rPr>
              <w:t>CZ0501294S004</w:t>
            </w:r>
          </w:p>
          <w:p w14:paraId="6FCD6FD9" w14:textId="77777777" w:rsidR="004D3676" w:rsidRPr="00E01DA5" w:rsidRDefault="004D3676" w:rsidP="009E0E89">
            <w:pPr>
              <w:spacing w:before="0"/>
              <w:jc w:val="center"/>
              <w:rPr>
                <w:rFonts w:cs="Arial"/>
                <w:color w:val="000000"/>
                <w:sz w:val="18"/>
                <w:szCs w:val="18"/>
              </w:rPr>
            </w:pPr>
          </w:p>
        </w:tc>
      </w:tr>
      <w:tr w:rsidR="004D3676" w:rsidRPr="00B56DEE" w14:paraId="3BEFE012" w14:textId="6F5A9A63"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5C3025" w14:textId="77777777" w:rsidR="004D3676" w:rsidRPr="00B56DEE" w:rsidRDefault="004D3676" w:rsidP="009E0E89">
            <w:pPr>
              <w:jc w:val="center"/>
              <w:rPr>
                <w:rFonts w:cs="Arial"/>
                <w:color w:val="000000"/>
                <w:sz w:val="18"/>
                <w:szCs w:val="18"/>
              </w:rPr>
            </w:pPr>
            <w:r w:rsidRPr="00B56DEE">
              <w:rPr>
                <w:rFonts w:cs="Arial"/>
                <w:color w:val="000000"/>
                <w:sz w:val="18"/>
                <w:szCs w:val="18"/>
              </w:rPr>
              <w:t>Včelná</w:t>
            </w:r>
          </w:p>
        </w:tc>
        <w:tc>
          <w:tcPr>
            <w:tcW w:w="2127" w:type="dxa"/>
            <w:tcBorders>
              <w:top w:val="nil"/>
              <w:left w:val="nil"/>
              <w:bottom w:val="single" w:sz="4" w:space="0" w:color="auto"/>
              <w:right w:val="single" w:sz="4" w:space="0" w:color="auto"/>
            </w:tcBorders>
            <w:shd w:val="clear" w:color="auto" w:fill="auto"/>
            <w:noWrap/>
            <w:vAlign w:val="center"/>
          </w:tcPr>
          <w:p w14:paraId="138FAC84" w14:textId="77777777" w:rsidR="009124EE" w:rsidRPr="009E0E89" w:rsidRDefault="009124EE" w:rsidP="009E0E89">
            <w:pPr>
              <w:spacing w:before="0"/>
              <w:jc w:val="center"/>
              <w:rPr>
                <w:rFonts w:cs="Arial"/>
                <w:color w:val="000000"/>
                <w:sz w:val="18"/>
                <w:szCs w:val="18"/>
              </w:rPr>
            </w:pPr>
            <w:r w:rsidRPr="007642E7">
              <w:rPr>
                <w:rFonts w:cs="Arial"/>
                <w:color w:val="000000"/>
                <w:sz w:val="18"/>
                <w:szCs w:val="18"/>
              </w:rPr>
              <w:t>48.928576/14.449017</w:t>
            </w:r>
          </w:p>
          <w:p w14:paraId="46AFAB05" w14:textId="24DB7885"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C40C5C4" w14:textId="313B90C4" w:rsidR="004D3676" w:rsidRPr="00B56DEE" w:rsidRDefault="00823057" w:rsidP="009E0E89">
            <w:pPr>
              <w:spacing w:before="0"/>
              <w:jc w:val="center"/>
              <w:rPr>
                <w:rFonts w:cs="Arial"/>
                <w:color w:val="000000"/>
                <w:sz w:val="18"/>
                <w:szCs w:val="18"/>
              </w:rPr>
            </w:pPr>
            <w:r>
              <w:rPr>
                <w:rFonts w:cs="Arial"/>
                <w:color w:val="000000"/>
                <w:sz w:val="18"/>
                <w:szCs w:val="18"/>
              </w:rPr>
              <w:t xml:space="preserve">Čtyři chalupy 459, Boršov nad Vltavou / </w:t>
            </w:r>
            <w:r w:rsidR="00961D31">
              <w:rPr>
                <w:rFonts w:cs="Arial"/>
                <w:color w:val="000000"/>
                <w:sz w:val="18"/>
                <w:szCs w:val="18"/>
              </w:rPr>
              <w:t>373 82</w:t>
            </w:r>
          </w:p>
        </w:tc>
        <w:tc>
          <w:tcPr>
            <w:tcW w:w="1842" w:type="dxa"/>
            <w:tcBorders>
              <w:top w:val="nil"/>
              <w:left w:val="nil"/>
              <w:bottom w:val="single" w:sz="4" w:space="0" w:color="auto"/>
              <w:right w:val="single" w:sz="4" w:space="0" w:color="auto"/>
            </w:tcBorders>
          </w:tcPr>
          <w:p w14:paraId="2177BC6F" w14:textId="77777777" w:rsidR="006E0105" w:rsidRPr="007642E7" w:rsidRDefault="006E0105" w:rsidP="009E0E89">
            <w:pPr>
              <w:spacing w:before="0"/>
              <w:jc w:val="center"/>
              <w:rPr>
                <w:rFonts w:cs="Arial"/>
                <w:color w:val="000000"/>
                <w:sz w:val="18"/>
                <w:szCs w:val="18"/>
              </w:rPr>
            </w:pPr>
            <w:r w:rsidRPr="007642E7">
              <w:rPr>
                <w:rFonts w:cs="Arial"/>
                <w:color w:val="000000"/>
                <w:sz w:val="18"/>
                <w:szCs w:val="18"/>
              </w:rPr>
              <w:t>CZ0501294S008</w:t>
            </w:r>
          </w:p>
          <w:p w14:paraId="01E1B032" w14:textId="77777777" w:rsidR="004D3676" w:rsidRPr="00E01DA5" w:rsidRDefault="004D3676" w:rsidP="009E0E89">
            <w:pPr>
              <w:spacing w:before="0"/>
              <w:jc w:val="center"/>
              <w:rPr>
                <w:rFonts w:cs="Arial"/>
                <w:color w:val="000000"/>
                <w:sz w:val="18"/>
                <w:szCs w:val="18"/>
              </w:rPr>
            </w:pPr>
          </w:p>
        </w:tc>
      </w:tr>
    </w:tbl>
    <w:p w14:paraId="39E7B52C" w14:textId="77777777" w:rsidR="00AD7EFA" w:rsidRDefault="00F60705" w:rsidP="002B611C">
      <w:pPr>
        <w:pStyle w:val="01-L"/>
      </w:pPr>
      <w:r>
        <w:t>R</w:t>
      </w:r>
      <w:r w:rsidR="00AD7EFA" w:rsidRPr="005E1C4C">
        <w:t xml:space="preserve">ozsah a technické podmínky </w:t>
      </w:r>
    </w:p>
    <w:p w14:paraId="39E7B52D" w14:textId="77777777" w:rsidR="00D87F2A" w:rsidRPr="00446747" w:rsidRDefault="00D87F2A" w:rsidP="009E0E89">
      <w:pPr>
        <w:pStyle w:val="02-ODST-2"/>
        <w:ind w:left="142" w:hanging="142"/>
        <w:rPr>
          <w:b/>
        </w:rPr>
      </w:pPr>
      <w:r w:rsidRPr="00446747">
        <w:rPr>
          <w:b/>
        </w:rPr>
        <w:t>Rozsah zakázky</w:t>
      </w:r>
    </w:p>
    <w:p w14:paraId="39E7B52E" w14:textId="77777777" w:rsidR="00D87F2A" w:rsidRDefault="00D87F2A" w:rsidP="00446747">
      <w:pPr>
        <w:pStyle w:val="02-ODST-2"/>
        <w:numPr>
          <w:ilvl w:val="0"/>
          <w:numId w:val="0"/>
        </w:numPr>
        <w:ind w:left="709"/>
      </w:pPr>
      <w:r>
        <w:t>Rozsah zakázky vyplývá z jejího vymezení uvedené</w:t>
      </w:r>
      <w:r w:rsidR="006F0467">
        <w:t>ho</w:t>
      </w:r>
      <w:r>
        <w:t xml:space="preserve"> v čl. </w:t>
      </w:r>
      <w:r w:rsidR="006F0467">
        <w:t>2</w:t>
      </w:r>
      <w:r>
        <w:t xml:space="preserve"> této zadávací dokumentace.</w:t>
      </w:r>
    </w:p>
    <w:p w14:paraId="39E7B52F" w14:textId="6D60195C" w:rsidR="004E70D8" w:rsidRDefault="004E70D8" w:rsidP="004E74E0">
      <w:pPr>
        <w:pStyle w:val="02-ODST-2"/>
        <w:ind w:left="567"/>
      </w:pPr>
      <w:r>
        <w:lastRenderedPageBreak/>
        <w:t>Dodavatel</w:t>
      </w:r>
      <w:r w:rsidRPr="0003451F">
        <w:t xml:space="preserve"> se zavazuje přepravovat </w:t>
      </w:r>
      <w:r w:rsidR="00CE74A5">
        <w:t>aditiva</w:t>
      </w:r>
      <w:r w:rsidRPr="0003451F">
        <w:t xml:space="preserve"> v</w:t>
      </w:r>
      <w:r w:rsidR="009F210F">
        <w:t> </w:t>
      </w:r>
      <w:r w:rsidR="00CE74A5">
        <w:t xml:space="preserve">1000 litrových </w:t>
      </w:r>
      <w:r w:rsidR="00747946">
        <w:t xml:space="preserve">IBC </w:t>
      </w:r>
      <w:r w:rsidR="00CE74A5">
        <w:t>nádobách</w:t>
      </w:r>
      <w:r w:rsidRPr="0003451F">
        <w:t xml:space="preserve">, </w:t>
      </w:r>
      <w:del w:id="7" w:author="Ševecová Ivana" w:date="2023-02-16T07:46:00Z">
        <w:r w:rsidR="009F210F" w:rsidDel="009C4F11">
          <w:delText xml:space="preserve">nebo </w:delText>
        </w:r>
        <w:r w:rsidR="00747946" w:rsidDel="009C4F11">
          <w:rPr>
            <w:rFonts w:cs="Arial"/>
            <w:color w:val="000000"/>
          </w:rPr>
          <w:delText>5</w:delText>
        </w:r>
        <w:r w:rsidR="0022464E" w:rsidDel="009C4F11">
          <w:rPr>
            <w:rFonts w:cs="Arial"/>
            <w:color w:val="000000"/>
          </w:rPr>
          <w:delText>, 10</w:delText>
        </w:r>
        <w:r w:rsidR="00747946" w:rsidDel="009C4F11">
          <w:rPr>
            <w:rFonts w:cs="Arial"/>
            <w:color w:val="000000"/>
          </w:rPr>
          <w:delText xml:space="preserve"> </w:delText>
        </w:r>
        <w:r w:rsidR="009F210F" w:rsidDel="009C4F11">
          <w:rPr>
            <w:rFonts w:cs="Arial"/>
            <w:color w:val="000000"/>
          </w:rPr>
          <w:delText xml:space="preserve">litrových </w:delText>
        </w:r>
        <w:r w:rsidR="0022464E" w:rsidDel="009C4F11">
          <w:rPr>
            <w:rFonts w:cs="Arial"/>
            <w:color w:val="000000"/>
          </w:rPr>
          <w:delText>kanystrech</w:delText>
        </w:r>
      </w:del>
      <w:r w:rsidRPr="0003451F">
        <w:t>, které splňují podmínky bezpečno</w:t>
      </w:r>
      <w:r>
        <w:t xml:space="preserve">sti přepravy </w:t>
      </w:r>
      <w:r w:rsidR="00B13804">
        <w:t xml:space="preserve">dle ADR </w:t>
      </w:r>
      <w:r w:rsidR="00500B5F">
        <w:t>(</w:t>
      </w:r>
      <w:r w:rsidR="00500B5F" w:rsidRPr="00500B5F">
        <w:t>Mezinárodní dohoda o silniční přepravě nebezpečných věcí</w:t>
      </w:r>
      <w:r w:rsidR="00500B5F">
        <w:t xml:space="preserve">) </w:t>
      </w:r>
      <w:r>
        <w:t>a </w:t>
      </w:r>
      <w:r w:rsidRPr="0003451F">
        <w:t>uskladňování, s teplotou max. 30°C.</w:t>
      </w:r>
    </w:p>
    <w:p w14:paraId="39E7B530" w14:textId="682920CF" w:rsidR="004E70D8" w:rsidRPr="00A932A6" w:rsidRDefault="004E70D8" w:rsidP="004E74E0">
      <w:pPr>
        <w:pStyle w:val="02-ODST-2"/>
        <w:ind w:left="567"/>
      </w:pPr>
      <w:r>
        <w:t xml:space="preserve">Součástí plnění dodavatele (a tedy i součástí nabídkové ceny) je vyjma kompletního plnění předmětu zakázky dle čl. </w:t>
      </w:r>
      <w:r w:rsidR="006F0467">
        <w:t>2</w:t>
      </w:r>
      <w:r>
        <w:t xml:space="preserve"> také doprava, resp. zvolení vhodného způsobu dopravy</w:t>
      </w:r>
      <w:r w:rsidRPr="00A932A6">
        <w:t xml:space="preserve"> </w:t>
      </w:r>
      <w:r>
        <w:t>na místo plnění, a s ní související náklady</w:t>
      </w:r>
      <w:r w:rsidR="00DF4532">
        <w:t xml:space="preserve"> a zpětný odvoz prázdných IBC nádob</w:t>
      </w:r>
      <w:del w:id="8" w:author="Ševecová Ivana" w:date="2023-02-16T07:46:00Z">
        <w:r w:rsidR="009F210F" w:rsidDel="009C4F11">
          <w:delText xml:space="preserve"> nebo </w:delText>
        </w:r>
        <w:r w:rsidR="009F210F" w:rsidRPr="0019480C" w:rsidDel="009C4F11">
          <w:rPr>
            <w:rFonts w:cs="Arial"/>
            <w:color w:val="000000"/>
          </w:rPr>
          <w:delText>kartuší</w:delText>
        </w:r>
      </w:del>
      <w:r>
        <w:t>.</w:t>
      </w:r>
    </w:p>
    <w:p w14:paraId="39E7B531" w14:textId="66FBEE17" w:rsidR="004E70D8" w:rsidRDefault="00202341" w:rsidP="004E74E0">
      <w:pPr>
        <w:pStyle w:val="02-ODST-2"/>
        <w:ind w:left="567"/>
      </w:pPr>
      <w:r>
        <w:t>Aditiva</w:t>
      </w:r>
      <w:r w:rsidR="004E70D8" w:rsidRPr="00A24E89">
        <w:t xml:space="preserve"> dodan</w:t>
      </w:r>
      <w:r>
        <w:t>á</w:t>
      </w:r>
      <w:r w:rsidR="004E70D8" w:rsidRPr="00A24E89">
        <w:t xml:space="preserve"> dodavatelem bud</w:t>
      </w:r>
      <w:r w:rsidR="00B057F3">
        <w:t>ou</w:t>
      </w:r>
      <w:r w:rsidR="004E70D8" w:rsidRPr="00A24E89">
        <w:t xml:space="preserve"> splňovat kvalitativní požadavky definované platnými normami ČSN či EN v případě, že příslušné české normy neexistují, doporučené normy ČSN se pro realizaci předmětu této zakázky považují za normy závazné.</w:t>
      </w:r>
    </w:p>
    <w:p w14:paraId="39E7B532" w14:textId="1D7299E0" w:rsidR="004E70D8" w:rsidRDefault="00D74848" w:rsidP="004E70D8">
      <w:pPr>
        <w:pStyle w:val="05-ODST-3"/>
        <w:tabs>
          <w:tab w:val="clear" w:pos="1506"/>
        </w:tabs>
        <w:ind w:left="1134"/>
        <w:rPr>
          <w:rFonts w:cs="Arial"/>
        </w:rPr>
      </w:pPr>
      <w:r w:rsidRPr="005C3F55">
        <w:rPr>
          <w:rFonts w:cs="Arial"/>
          <w:u w:val="single"/>
        </w:rPr>
        <w:t>Zákl</w:t>
      </w:r>
      <w:r w:rsidR="005C3F55" w:rsidRPr="005C3F55">
        <w:rPr>
          <w:rFonts w:cs="Arial"/>
          <w:u w:val="single"/>
        </w:rPr>
        <w:t>a</w:t>
      </w:r>
      <w:r w:rsidRPr="005C3F55">
        <w:rPr>
          <w:rFonts w:cs="Arial"/>
          <w:u w:val="single"/>
        </w:rPr>
        <w:t xml:space="preserve">dní </w:t>
      </w:r>
      <w:r w:rsidR="004F0138" w:rsidRPr="005C3F55">
        <w:rPr>
          <w:u w:val="single"/>
        </w:rPr>
        <w:t xml:space="preserve">parametry </w:t>
      </w:r>
      <w:proofErr w:type="spellStart"/>
      <w:r w:rsidR="004F0138" w:rsidRPr="005C3F55">
        <w:rPr>
          <w:u w:val="single"/>
        </w:rPr>
        <w:t>aditivačního</w:t>
      </w:r>
      <w:proofErr w:type="spellEnd"/>
      <w:r w:rsidR="004F0138" w:rsidRPr="005C3F55">
        <w:rPr>
          <w:u w:val="single"/>
        </w:rPr>
        <w:t xml:space="preserve"> balíčku/směsi</w:t>
      </w:r>
      <w:r w:rsidR="005C3F55" w:rsidRPr="005C3F55">
        <w:rPr>
          <w:u w:val="single"/>
        </w:rPr>
        <w:t xml:space="preserve"> pro motorovou naftu musí obsahovat povinně následující komponenty</w:t>
      </w:r>
      <w:r w:rsidR="004E70D8">
        <w:rPr>
          <w:rFonts w:cs="Arial"/>
        </w:rPr>
        <w:t xml:space="preserve">: </w:t>
      </w:r>
    </w:p>
    <w:p w14:paraId="384A6151" w14:textId="162A64A8" w:rsidR="005A013A" w:rsidRDefault="005A013A" w:rsidP="00A1394A">
      <w:pPr>
        <w:numPr>
          <w:ilvl w:val="0"/>
          <w:numId w:val="22"/>
        </w:numPr>
        <w:spacing w:before="0" w:line="252" w:lineRule="auto"/>
      </w:pPr>
      <w:r>
        <w:t>Detergent</w:t>
      </w:r>
    </w:p>
    <w:p w14:paraId="25264F8C" w14:textId="77777777" w:rsidR="005A013A" w:rsidRDefault="005A013A" w:rsidP="00A1394A">
      <w:pPr>
        <w:numPr>
          <w:ilvl w:val="0"/>
          <w:numId w:val="22"/>
        </w:numPr>
        <w:spacing w:before="0" w:line="252" w:lineRule="auto"/>
      </w:pPr>
      <w:r>
        <w:t>Antikorozní přísada</w:t>
      </w:r>
    </w:p>
    <w:p w14:paraId="49C66AB3" w14:textId="77777777" w:rsidR="005A013A" w:rsidRDefault="005A013A" w:rsidP="00A1394A">
      <w:pPr>
        <w:numPr>
          <w:ilvl w:val="0"/>
          <w:numId w:val="22"/>
        </w:numPr>
        <w:spacing w:before="0" w:line="252" w:lineRule="auto"/>
      </w:pPr>
      <w:r>
        <w:t>Antioxidant</w:t>
      </w:r>
    </w:p>
    <w:p w14:paraId="213D7BA1" w14:textId="77777777" w:rsidR="005A013A" w:rsidRDefault="005A013A" w:rsidP="005A013A">
      <w:pPr>
        <w:spacing w:line="252" w:lineRule="auto"/>
        <w:ind w:left="709" w:firstLine="709"/>
      </w:pPr>
      <w:r>
        <w:t xml:space="preserve">Doporučenou složkou je </w:t>
      </w:r>
    </w:p>
    <w:p w14:paraId="7EAD9B86" w14:textId="77777777" w:rsidR="00A82C90" w:rsidRDefault="005A013A" w:rsidP="00A82C90">
      <w:pPr>
        <w:numPr>
          <w:ilvl w:val="0"/>
          <w:numId w:val="22"/>
        </w:numPr>
        <w:spacing w:before="0" w:line="252" w:lineRule="auto"/>
      </w:pPr>
      <w:proofErr w:type="spellStart"/>
      <w:r>
        <w:t>Protipěnivostní</w:t>
      </w:r>
      <w:proofErr w:type="spellEnd"/>
      <w:r>
        <w:t xml:space="preserve"> přísada</w:t>
      </w:r>
      <w:r w:rsidR="00A82C90" w:rsidRPr="00A82C90">
        <w:t xml:space="preserve"> </w:t>
      </w:r>
    </w:p>
    <w:p w14:paraId="7C73548F" w14:textId="063ACAF2" w:rsidR="00940C4E" w:rsidRDefault="00940C4E" w:rsidP="00940C4E">
      <w:pPr>
        <w:numPr>
          <w:ilvl w:val="0"/>
          <w:numId w:val="22"/>
        </w:numPr>
        <w:spacing w:before="0" w:line="252" w:lineRule="auto"/>
      </w:pPr>
      <w:proofErr w:type="spellStart"/>
      <w:r>
        <w:t>Pasivátor</w:t>
      </w:r>
      <w:proofErr w:type="spellEnd"/>
      <w:r>
        <w:t xml:space="preserve"> kovů (</w:t>
      </w:r>
      <w:r w:rsidR="00520B3B">
        <w:t xml:space="preserve">omezení </w:t>
      </w:r>
      <w:r>
        <w:t>negativní</w:t>
      </w:r>
      <w:r w:rsidR="00520B3B">
        <w:t>ch vlivů kontaktu výsledného paliva s barevnými kovy</w:t>
      </w:r>
      <w:r w:rsidR="00285A91">
        <w:t xml:space="preserve"> </w:t>
      </w:r>
      <w:proofErr w:type="spellStart"/>
      <w:r w:rsidR="00285A91">
        <w:t>Cu</w:t>
      </w:r>
      <w:proofErr w:type="spellEnd"/>
      <w:r w:rsidR="00285A91">
        <w:t xml:space="preserve">, Zn a </w:t>
      </w:r>
      <w:proofErr w:type="spellStart"/>
      <w:r w:rsidR="00285A91">
        <w:t>Fe</w:t>
      </w:r>
      <w:proofErr w:type="spellEnd"/>
      <w:r w:rsidR="00285A91">
        <w:t>)</w:t>
      </w:r>
      <w:r>
        <w:t xml:space="preserve"> </w:t>
      </w:r>
    </w:p>
    <w:p w14:paraId="2DF90D30" w14:textId="19768C6A" w:rsidR="00A82C90" w:rsidRDefault="00A82C90" w:rsidP="00A82C90">
      <w:pPr>
        <w:numPr>
          <w:ilvl w:val="0"/>
          <w:numId w:val="22"/>
        </w:numPr>
        <w:spacing w:before="0" w:line="252" w:lineRule="auto"/>
      </w:pPr>
      <w:proofErr w:type="spellStart"/>
      <w:r>
        <w:t>Mazivostní</w:t>
      </w:r>
      <w:proofErr w:type="spellEnd"/>
      <w:r>
        <w:t xml:space="preserve"> přísada</w:t>
      </w:r>
      <w:r w:rsidR="00DD032B">
        <w:t>*</w:t>
      </w:r>
    </w:p>
    <w:p w14:paraId="0F247566" w14:textId="06AEFD2F" w:rsidR="00F50294" w:rsidRDefault="00B9544F" w:rsidP="00DF364E">
      <w:pPr>
        <w:ind w:left="1418"/>
        <w:rPr>
          <w:i/>
          <w:iCs/>
        </w:rPr>
      </w:pPr>
      <w:r>
        <w:rPr>
          <w:i/>
          <w:iCs/>
        </w:rPr>
        <w:t>*</w:t>
      </w:r>
      <w:r w:rsidR="00F50294" w:rsidRPr="00F50294">
        <w:rPr>
          <w:i/>
          <w:iCs/>
        </w:rPr>
        <w:t>Pozn.:</w:t>
      </w:r>
      <w:r w:rsidR="00F50294">
        <w:rPr>
          <w:i/>
          <w:iCs/>
        </w:rPr>
        <w:t xml:space="preserve"> V případě přítomnosti </w:t>
      </w:r>
      <w:proofErr w:type="spellStart"/>
      <w:r w:rsidR="00F50294">
        <w:rPr>
          <w:i/>
          <w:iCs/>
        </w:rPr>
        <w:t>mazivostní</w:t>
      </w:r>
      <w:proofErr w:type="spellEnd"/>
      <w:r w:rsidR="00F50294">
        <w:rPr>
          <w:i/>
          <w:iCs/>
        </w:rPr>
        <w:t xml:space="preserve"> složky </w:t>
      </w:r>
      <w:r w:rsidR="00B50DC4">
        <w:rPr>
          <w:i/>
          <w:iCs/>
        </w:rPr>
        <w:t xml:space="preserve">musí být tato odolná </w:t>
      </w:r>
      <w:r w:rsidR="00172E8B">
        <w:rPr>
          <w:i/>
          <w:iCs/>
        </w:rPr>
        <w:t>oxidačnímu a biologickému rozkladu tak, aby b</w:t>
      </w:r>
      <w:r w:rsidR="000F34BE">
        <w:rPr>
          <w:i/>
          <w:iCs/>
        </w:rPr>
        <w:t>y</w:t>
      </w:r>
      <w:r w:rsidR="00172E8B">
        <w:rPr>
          <w:i/>
          <w:iCs/>
        </w:rPr>
        <w:t xml:space="preserve">la zaručena skladovatelnost </w:t>
      </w:r>
      <w:proofErr w:type="spellStart"/>
      <w:r w:rsidR="00172E8B">
        <w:rPr>
          <w:i/>
          <w:iCs/>
        </w:rPr>
        <w:t>aditivační</w:t>
      </w:r>
      <w:proofErr w:type="spellEnd"/>
      <w:r w:rsidR="00172E8B">
        <w:rPr>
          <w:i/>
          <w:iCs/>
        </w:rPr>
        <w:t xml:space="preserve"> směsi</w:t>
      </w:r>
      <w:r w:rsidR="000F34BE">
        <w:rPr>
          <w:i/>
          <w:iCs/>
        </w:rPr>
        <w:t xml:space="preserve"> za běžných podmínek minimálně 24 měsíců bez negativního vlivu na technologické celky </w:t>
      </w:r>
      <w:proofErr w:type="spellStart"/>
      <w:r w:rsidR="000F34BE">
        <w:rPr>
          <w:i/>
          <w:iCs/>
        </w:rPr>
        <w:t>aditivace</w:t>
      </w:r>
      <w:proofErr w:type="spellEnd"/>
      <w:r w:rsidR="000F34BE">
        <w:rPr>
          <w:i/>
          <w:iCs/>
        </w:rPr>
        <w:t xml:space="preserve"> a kvalitu výsledného paliva. </w:t>
      </w:r>
    </w:p>
    <w:p w14:paraId="33BEBBE8" w14:textId="268ADB23" w:rsidR="00B4414C" w:rsidRPr="00F50294" w:rsidRDefault="00B4414C" w:rsidP="00DF364E">
      <w:pPr>
        <w:ind w:left="1418"/>
        <w:rPr>
          <w:i/>
          <w:iCs/>
        </w:rPr>
      </w:pPr>
      <w:r>
        <w:rPr>
          <w:i/>
          <w:iCs/>
        </w:rPr>
        <w:t xml:space="preserve">Běžnými podmínkami je myšleno </w:t>
      </w:r>
      <w:r w:rsidR="00533EF8">
        <w:rPr>
          <w:i/>
          <w:iCs/>
        </w:rPr>
        <w:t xml:space="preserve">použití </w:t>
      </w:r>
      <w:r>
        <w:rPr>
          <w:i/>
          <w:iCs/>
        </w:rPr>
        <w:t xml:space="preserve">standardní </w:t>
      </w:r>
      <w:r w:rsidR="00533EF8">
        <w:rPr>
          <w:i/>
          <w:iCs/>
        </w:rPr>
        <w:t>konstrukční oceli, případně nerezové oceli</w:t>
      </w:r>
      <w:r w:rsidR="00B327FF">
        <w:rPr>
          <w:i/>
          <w:iCs/>
        </w:rPr>
        <w:t xml:space="preserve"> a oceli chráněné schváleným odolným nátěrem a pravidelné </w:t>
      </w:r>
      <w:r w:rsidR="005D2B4A">
        <w:rPr>
          <w:i/>
          <w:iCs/>
        </w:rPr>
        <w:t>odkalování a čištění skladovacích nádrží v</w:t>
      </w:r>
      <w:r w:rsidR="00905391">
        <w:rPr>
          <w:i/>
          <w:iCs/>
        </w:rPr>
        <w:t>e</w:t>
      </w:r>
      <w:r w:rsidR="005D2B4A">
        <w:rPr>
          <w:i/>
          <w:iCs/>
        </w:rPr>
        <w:t> stanovených termínech</w:t>
      </w:r>
      <w:r w:rsidR="005B3A40">
        <w:rPr>
          <w:i/>
          <w:iCs/>
        </w:rPr>
        <w:t xml:space="preserve"> v souladu s obecně platnými legislativními a normativními předpisy</w:t>
      </w:r>
      <w:r w:rsidR="0063319E">
        <w:rPr>
          <w:i/>
          <w:iCs/>
        </w:rPr>
        <w:t xml:space="preserve"> a technologickými předpisy pro daná zařízení.</w:t>
      </w:r>
    </w:p>
    <w:p w14:paraId="079B71B2" w14:textId="2220BAFC" w:rsidR="00B9544F" w:rsidRDefault="00B9544F" w:rsidP="002A0C98">
      <w:pPr>
        <w:ind w:left="709" w:firstLine="709"/>
      </w:pPr>
      <w:r>
        <w:t>Další složky v nabídce dodavatele musí být odsouhlaseny zákazníkem</w:t>
      </w:r>
      <w:r w:rsidR="002A0C98">
        <w:t>.</w:t>
      </w:r>
    </w:p>
    <w:p w14:paraId="4E0F0587" w14:textId="5276D3B6" w:rsidR="00DF364E" w:rsidRDefault="00DF364E" w:rsidP="00862641">
      <w:pPr>
        <w:ind w:left="1418"/>
      </w:pPr>
      <w:r>
        <w:t xml:space="preserve">Dodavatel musí mimo uvedené složení </w:t>
      </w:r>
      <w:r w:rsidR="002D49E7">
        <w:t xml:space="preserve">(výčet </w:t>
      </w:r>
      <w:r w:rsidR="00616841">
        <w:t xml:space="preserve">jednotlivých funkčních složek dle jejich účinku, čímž není myšleno </w:t>
      </w:r>
      <w:r w:rsidR="00862641">
        <w:t xml:space="preserve">chemické složení) </w:t>
      </w:r>
      <w:r>
        <w:t>deklarovat účinnost směsi následně:</w:t>
      </w:r>
    </w:p>
    <w:p w14:paraId="681F7B78" w14:textId="34C96159" w:rsidR="00DF364E" w:rsidRDefault="00A73ACB" w:rsidP="00A73ACB">
      <w:pPr>
        <w:pStyle w:val="05-ODST-3"/>
        <w:numPr>
          <w:ilvl w:val="0"/>
          <w:numId w:val="0"/>
        </w:numPr>
      </w:pPr>
      <w:r>
        <w:tab/>
      </w:r>
      <w:r w:rsidR="00DF364E">
        <w:t>Výsledný produkt po aplikaci musí splňovat:</w:t>
      </w:r>
    </w:p>
    <w:p w14:paraId="25F12EC1" w14:textId="77777777" w:rsidR="00D77797" w:rsidRPr="00E4012F" w:rsidRDefault="00D77797" w:rsidP="00E4012F">
      <w:pPr>
        <w:pStyle w:val="05-ODST-3"/>
        <w:numPr>
          <w:ilvl w:val="0"/>
          <w:numId w:val="0"/>
        </w:numPr>
        <w:ind w:left="1134"/>
        <w:rPr>
          <w:u w:val="single"/>
        </w:rPr>
      </w:pPr>
      <w:r w:rsidRPr="00E4012F">
        <w:rPr>
          <w:u w:val="single"/>
        </w:rPr>
        <w:t>Detergentní vlastnosti</w:t>
      </w:r>
    </w:p>
    <w:p w14:paraId="309B56A4" w14:textId="7E109982" w:rsidR="00D77797" w:rsidRDefault="00D77797" w:rsidP="00A1394A">
      <w:pPr>
        <w:pStyle w:val="Odstavecseseznamem"/>
        <w:numPr>
          <w:ilvl w:val="0"/>
          <w:numId w:val="22"/>
        </w:numPr>
        <w:spacing w:after="160" w:line="259" w:lineRule="auto"/>
        <w:ind w:left="1134" w:firstLine="0"/>
        <w:contextualSpacing w:val="0"/>
      </w:pPr>
      <w:r>
        <w:t>Dle metody CEC F-23-01 v</w:t>
      </w:r>
      <w:r w:rsidR="00042784">
        <w:t> </w:t>
      </w:r>
      <w:r>
        <w:t>režimu</w:t>
      </w:r>
      <w:r w:rsidR="00042784">
        <w:t xml:space="preserve"> </w:t>
      </w:r>
      <w:proofErr w:type="spellStart"/>
      <w:r>
        <w:t>Keep-Clean</w:t>
      </w:r>
      <w:proofErr w:type="spellEnd"/>
      <w:r w:rsidR="00042784">
        <w:t>“</w:t>
      </w:r>
      <w:r>
        <w:t xml:space="preserve"> (udržení čistoty) s výsledkem max. 30</w:t>
      </w:r>
      <w:r w:rsidR="00362848">
        <w:t xml:space="preserve"> </w:t>
      </w:r>
      <w:r>
        <w:t xml:space="preserve">% omezení průtoku vzduchu vstřikovačem při zdvihu jehly 0,1 mm (tzn. </w:t>
      </w:r>
      <w:r w:rsidR="00362848">
        <w:t>m</w:t>
      </w:r>
      <w:r>
        <w:t>in. 70 % normálního průtoku vzduchu) na konci zkoušky, nebo</w:t>
      </w:r>
    </w:p>
    <w:p w14:paraId="047E05E8" w14:textId="282C801C" w:rsidR="00D77797" w:rsidRDefault="00D77797" w:rsidP="00A1394A">
      <w:pPr>
        <w:pStyle w:val="Odstavecseseznamem"/>
        <w:numPr>
          <w:ilvl w:val="0"/>
          <w:numId w:val="22"/>
        </w:numPr>
        <w:spacing w:before="0" w:after="160" w:line="259" w:lineRule="auto"/>
        <w:ind w:left="1134" w:firstLine="0"/>
      </w:pPr>
      <w:r>
        <w:t xml:space="preserve">Dle metody CEC F-23-01 v režimu </w:t>
      </w:r>
      <w:r w:rsidR="00042784">
        <w:t>„</w:t>
      </w:r>
      <w:proofErr w:type="spellStart"/>
      <w:r>
        <w:t>Dirty</w:t>
      </w:r>
      <w:proofErr w:type="spellEnd"/>
      <w:r>
        <w:t xml:space="preserve">-up and </w:t>
      </w:r>
      <w:proofErr w:type="spellStart"/>
      <w:r>
        <w:t>Clean</w:t>
      </w:r>
      <w:proofErr w:type="spellEnd"/>
      <w:r>
        <w:t>-up</w:t>
      </w:r>
      <w:r w:rsidR="00042784">
        <w:t>“</w:t>
      </w:r>
      <w:r>
        <w:t xml:space="preserve"> (zanešení a vyčištění) s výsledkem max. 50</w:t>
      </w:r>
      <w:r w:rsidR="00362848">
        <w:t xml:space="preserve"> </w:t>
      </w:r>
      <w:r>
        <w:t xml:space="preserve">% omezení průtoku vzduchu vstřikovačem při zdvihu jehly 0,1 mm po čistící fázi (tzn. </w:t>
      </w:r>
      <w:r w:rsidR="00362848">
        <w:t>m</w:t>
      </w:r>
      <w:r>
        <w:t xml:space="preserve">in 50 % normálního průtoku vzduchu) při použití paliva RF-79 nebo běžného (detergentně </w:t>
      </w:r>
      <w:proofErr w:type="spellStart"/>
      <w:r>
        <w:t>neaditivovaného</w:t>
      </w:r>
      <w:proofErr w:type="spellEnd"/>
      <w:r>
        <w:t>) rafinerského paliva pro zanášecí fázi, nebo</w:t>
      </w:r>
    </w:p>
    <w:p w14:paraId="71B54263" w14:textId="77777777" w:rsidR="00D77797" w:rsidRDefault="00D77797" w:rsidP="00D77797">
      <w:pPr>
        <w:pStyle w:val="Odstavecseseznamem"/>
      </w:pPr>
    </w:p>
    <w:p w14:paraId="51C0B724" w14:textId="6E12E86B" w:rsidR="00D77797" w:rsidRDefault="00D77797" w:rsidP="00A1394A">
      <w:pPr>
        <w:pStyle w:val="Odstavecseseznamem"/>
        <w:numPr>
          <w:ilvl w:val="0"/>
          <w:numId w:val="22"/>
        </w:numPr>
        <w:spacing w:before="0" w:after="160" w:line="259" w:lineRule="auto"/>
        <w:ind w:left="1134" w:firstLine="0"/>
      </w:pPr>
      <w:r>
        <w:t>Dle metody CEC F-98-08 v</w:t>
      </w:r>
      <w:r w:rsidR="00042784">
        <w:t> režimu "</w:t>
      </w:r>
      <w:proofErr w:type="spellStart"/>
      <w:r>
        <w:t>Keep-Clean</w:t>
      </w:r>
      <w:proofErr w:type="spellEnd"/>
      <w:r w:rsidR="00042784">
        <w:t>“</w:t>
      </w:r>
      <w:r>
        <w:t xml:space="preserve"> (udržení čistoty) s výsledkem max. 2</w:t>
      </w:r>
      <w:r w:rsidR="004E3779">
        <w:t xml:space="preserve"> </w:t>
      </w:r>
      <w:r>
        <w:t>% snížení výkonu motoru na konci zkoušky se zkoušeným palivem s dodatečnou přísadou v koncentraci zinku ve směsi 1 mg/kg, nebo</w:t>
      </w:r>
    </w:p>
    <w:p w14:paraId="693EBE8F" w14:textId="77777777" w:rsidR="00D77797" w:rsidRDefault="00D77797" w:rsidP="00D77797">
      <w:pPr>
        <w:pStyle w:val="Odstavecseseznamem"/>
      </w:pPr>
    </w:p>
    <w:p w14:paraId="01362752" w14:textId="77777777" w:rsidR="007E5EFA" w:rsidRDefault="00D77797" w:rsidP="00A1394A">
      <w:pPr>
        <w:pStyle w:val="Odstavecseseznamem"/>
        <w:numPr>
          <w:ilvl w:val="0"/>
          <w:numId w:val="22"/>
        </w:numPr>
        <w:spacing w:before="0" w:after="160" w:line="259" w:lineRule="auto"/>
        <w:ind w:left="1134" w:firstLine="0"/>
      </w:pPr>
      <w:r>
        <w:t>Dle metody CEC F-98-08 v režimu</w:t>
      </w:r>
      <w:r w:rsidRPr="00156514">
        <w:t xml:space="preserve"> </w:t>
      </w:r>
      <w:r w:rsidR="00042784">
        <w:t>„</w:t>
      </w:r>
      <w:proofErr w:type="spellStart"/>
      <w:r>
        <w:t>Dirty</w:t>
      </w:r>
      <w:proofErr w:type="spellEnd"/>
      <w:r>
        <w:t xml:space="preserve">-up and </w:t>
      </w:r>
      <w:proofErr w:type="spellStart"/>
      <w:r>
        <w:t>Clean</w:t>
      </w:r>
      <w:proofErr w:type="spellEnd"/>
      <w:r>
        <w:t>-up</w:t>
      </w:r>
      <w:r w:rsidR="00042784">
        <w:t>“</w:t>
      </w:r>
      <w:r>
        <w:t xml:space="preserve"> (zanášení a vyčištění) s výsledkem min. 50% obnovení výkonu motoru po čistící fázi (ve vztahu k normálnímu výkonu motoru na začátku zkoušky a výkonu motoru na konci zanášecí fáze) při použití paliva RF-79 nebo běžného rafinerského paliva (obojí s dodatečnou přísadou v koncentraci zinku ve směsi 1mg/kg) pro zanášecí fázi, přičemž zkoušené palivo (pro čistící fázi) dodatečnou přísadu nemusí obsahovat</w:t>
      </w:r>
      <w:r w:rsidR="004E3779">
        <w:t>, nebo</w:t>
      </w:r>
    </w:p>
    <w:p w14:paraId="158F2B91" w14:textId="77777777" w:rsidR="007E5EFA" w:rsidRDefault="007E5EFA" w:rsidP="007E5EFA">
      <w:pPr>
        <w:pStyle w:val="Odstavecseseznamem"/>
      </w:pPr>
    </w:p>
    <w:p w14:paraId="27217607" w14:textId="2B37CB3C" w:rsidR="00D77797" w:rsidRDefault="007E5EFA" w:rsidP="00A1394A">
      <w:pPr>
        <w:pStyle w:val="Odstavecseseznamem"/>
        <w:numPr>
          <w:ilvl w:val="0"/>
          <w:numId w:val="22"/>
        </w:numPr>
        <w:spacing w:before="0" w:after="160" w:line="259" w:lineRule="auto"/>
        <w:ind w:left="1134" w:firstLine="0"/>
      </w:pPr>
      <w:r>
        <w:lastRenderedPageBreak/>
        <w:t xml:space="preserve">Dle metody pro posouzení detergentních </w:t>
      </w:r>
      <w:r w:rsidR="00C70DBB">
        <w:t xml:space="preserve">vlastností paliva a účinnosti </w:t>
      </w:r>
      <w:proofErr w:type="spellStart"/>
      <w:r w:rsidR="00C70DBB">
        <w:t>aditivace</w:t>
      </w:r>
      <w:proofErr w:type="spellEnd"/>
      <w:r w:rsidR="00C70DBB">
        <w:t xml:space="preserve"> schválené pro tento účel v době vypsání zadávacíh</w:t>
      </w:r>
      <w:r w:rsidR="00FC7FF5">
        <w:t>o</w:t>
      </w:r>
      <w:r w:rsidR="00C70DBB">
        <w:t xml:space="preserve"> řízení</w:t>
      </w:r>
      <w:r w:rsidR="00FC7FF5">
        <w:t>.</w:t>
      </w:r>
      <w:r w:rsidR="00D77797">
        <w:t xml:space="preserve"> </w:t>
      </w:r>
    </w:p>
    <w:p w14:paraId="3B885C96" w14:textId="2D448208" w:rsidR="005F4342" w:rsidRDefault="00D77797" w:rsidP="005F4342">
      <w:pPr>
        <w:ind w:left="1134"/>
        <w:rPr>
          <w:rFonts w:cs="Arial"/>
        </w:rPr>
      </w:pPr>
      <w:r w:rsidRPr="00D82E2B">
        <w:t xml:space="preserve">Připouští se použití alternativních metod, přičemž jsou preferovány metodiky specifikované v dokumentu </w:t>
      </w:r>
      <w:proofErr w:type="spellStart"/>
      <w:r w:rsidRPr="00D82E2B">
        <w:t>Worldwide</w:t>
      </w:r>
      <w:proofErr w:type="spellEnd"/>
      <w:r w:rsidRPr="00D82E2B">
        <w:t xml:space="preserve"> </w:t>
      </w:r>
      <w:proofErr w:type="spellStart"/>
      <w:r w:rsidRPr="00D82E2B">
        <w:t>Fuel</w:t>
      </w:r>
      <w:proofErr w:type="spellEnd"/>
      <w:r w:rsidRPr="00D82E2B">
        <w:t xml:space="preserve"> Charter</w:t>
      </w:r>
      <w:r w:rsidR="007D571B">
        <w:t xml:space="preserve"> 2</w:t>
      </w:r>
      <w:r w:rsidR="00E731A6">
        <w:t>019</w:t>
      </w:r>
      <w:r w:rsidR="005F4342">
        <w:t xml:space="preserve"> </w:t>
      </w:r>
      <w:r w:rsidR="007D571B" w:rsidRPr="007D571B">
        <w:rPr>
          <w:rFonts w:ascii="Segoe UI" w:hAnsi="Segoe UI" w:cs="Segoe UI"/>
          <w:b/>
          <w:bCs/>
          <w:sz w:val="18"/>
          <w:szCs w:val="18"/>
        </w:rPr>
        <w:t xml:space="preserve">– </w:t>
      </w:r>
      <w:proofErr w:type="spellStart"/>
      <w:r w:rsidR="007D571B" w:rsidRPr="007D571B">
        <w:rPr>
          <w:rFonts w:ascii="Segoe UI" w:hAnsi="Segoe UI" w:cs="Segoe UI"/>
          <w:b/>
          <w:bCs/>
          <w:sz w:val="18"/>
          <w:szCs w:val="18"/>
        </w:rPr>
        <w:t>Gasoline</w:t>
      </w:r>
      <w:proofErr w:type="spellEnd"/>
      <w:r w:rsidR="007D571B" w:rsidRPr="007D571B">
        <w:rPr>
          <w:rFonts w:ascii="Segoe UI" w:hAnsi="Segoe UI" w:cs="Segoe UI"/>
          <w:b/>
          <w:bCs/>
          <w:sz w:val="18"/>
          <w:szCs w:val="18"/>
        </w:rPr>
        <w:t xml:space="preserve"> and diesel </w:t>
      </w:r>
      <w:proofErr w:type="spellStart"/>
      <w:r w:rsidR="007D571B" w:rsidRPr="007D571B">
        <w:rPr>
          <w:rFonts w:ascii="Segoe UI" w:hAnsi="Segoe UI" w:cs="Segoe UI"/>
          <w:b/>
          <w:bCs/>
          <w:sz w:val="18"/>
          <w:szCs w:val="18"/>
        </w:rPr>
        <w:t>fuel</w:t>
      </w:r>
      <w:proofErr w:type="spellEnd"/>
      <w:r w:rsidR="007D571B" w:rsidRPr="007D571B">
        <w:rPr>
          <w:rFonts w:ascii="Segoe UI" w:hAnsi="Segoe UI" w:cs="Segoe UI"/>
          <w:b/>
          <w:bCs/>
          <w:sz w:val="18"/>
          <w:szCs w:val="18"/>
        </w:rPr>
        <w:t xml:space="preserve">; </w:t>
      </w:r>
      <w:proofErr w:type="spellStart"/>
      <w:r w:rsidR="007D571B" w:rsidRPr="007D571B">
        <w:rPr>
          <w:rFonts w:ascii="Segoe UI" w:hAnsi="Segoe UI" w:cs="Segoe UI"/>
          <w:b/>
          <w:bCs/>
          <w:sz w:val="18"/>
          <w:szCs w:val="18"/>
        </w:rPr>
        <w:t>six</w:t>
      </w:r>
      <w:proofErr w:type="spellEnd"/>
      <w:r w:rsidR="007D571B" w:rsidRPr="007D571B">
        <w:rPr>
          <w:rFonts w:ascii="Segoe UI" w:hAnsi="Segoe UI" w:cs="Segoe UI"/>
          <w:b/>
          <w:bCs/>
          <w:sz w:val="18"/>
          <w:szCs w:val="18"/>
        </w:rPr>
        <w:t xml:space="preserve"> </w:t>
      </w:r>
      <w:proofErr w:type="spellStart"/>
      <w:r w:rsidR="007D571B" w:rsidRPr="007D571B">
        <w:rPr>
          <w:rFonts w:ascii="Segoe UI" w:hAnsi="Segoe UI" w:cs="Segoe UI"/>
          <w:b/>
          <w:bCs/>
          <w:sz w:val="18"/>
          <w:szCs w:val="18"/>
        </w:rPr>
        <w:t>edition</w:t>
      </w:r>
      <w:proofErr w:type="spellEnd"/>
      <w:r w:rsidR="007D571B" w:rsidRPr="007D571B">
        <w:rPr>
          <w:rFonts w:ascii="Segoe UI" w:hAnsi="Segoe UI" w:cs="Segoe UI"/>
          <w:b/>
          <w:bCs/>
          <w:sz w:val="18"/>
          <w:szCs w:val="18"/>
        </w:rPr>
        <w:t xml:space="preserve">, viz </w:t>
      </w:r>
      <w:hyperlink r:id="rId10" w:history="1">
        <w:r w:rsidR="007D571B" w:rsidRPr="007D571B">
          <w:rPr>
            <w:rFonts w:ascii="Segoe UI" w:hAnsi="Segoe UI" w:cs="Segoe UI"/>
            <w:b/>
            <w:bCs/>
            <w:color w:val="0000FF"/>
            <w:sz w:val="18"/>
            <w:szCs w:val="18"/>
            <w:u w:val="single"/>
          </w:rPr>
          <w:t>https://www.acea.auto/publication/worldwide-fuel-charter-2019-gasoline-and-diesel-fuel/</w:t>
        </w:r>
      </w:hyperlink>
      <w:r w:rsidR="007D571B">
        <w:rPr>
          <w:rFonts w:cs="Arial"/>
        </w:rPr>
        <w:t xml:space="preserve"> </w:t>
      </w:r>
      <w:r w:rsidR="00E731A6">
        <w:rPr>
          <w:rFonts w:cs="Arial"/>
        </w:rPr>
        <w:t>.</w:t>
      </w:r>
      <w:r w:rsidR="007D571B">
        <w:rPr>
          <w:rFonts w:cs="Arial"/>
        </w:rPr>
        <w:t xml:space="preserve"> </w:t>
      </w:r>
    </w:p>
    <w:p w14:paraId="383D2EB2" w14:textId="0F7A3107" w:rsidR="006D12CB" w:rsidRDefault="00AE7998" w:rsidP="005F4342">
      <w:pPr>
        <w:ind w:left="1134"/>
      </w:pPr>
      <w:r>
        <w:rPr>
          <w:rFonts w:cs="Arial"/>
        </w:rPr>
        <w:t>V</w:t>
      </w:r>
      <w:r w:rsidR="00B649ED">
        <w:rPr>
          <w:rFonts w:cs="Arial"/>
        </w:rPr>
        <w:t> </w:t>
      </w:r>
      <w:r>
        <w:rPr>
          <w:rFonts w:cs="Arial"/>
        </w:rPr>
        <w:t>případě</w:t>
      </w:r>
      <w:r w:rsidR="00B649ED">
        <w:rPr>
          <w:rFonts w:cs="Arial"/>
        </w:rPr>
        <w:t>, že základní palivo před ošetřením splňuje plně limitní</w:t>
      </w:r>
      <w:r w:rsidR="00FE1151">
        <w:rPr>
          <w:rFonts w:cs="Arial"/>
        </w:rPr>
        <w:t xml:space="preserve"> </w:t>
      </w:r>
      <w:r w:rsidR="004A28F7">
        <w:rPr>
          <w:rFonts w:cs="Arial"/>
        </w:rPr>
        <w:t>požadavky</w:t>
      </w:r>
      <w:r w:rsidR="007B6208">
        <w:rPr>
          <w:rFonts w:cs="Arial"/>
        </w:rPr>
        <w:t xml:space="preserve"> specifikační normy ČSN EN 590 v platném, znění, pak p</w:t>
      </w:r>
      <w:r w:rsidR="000D4A2A">
        <w:rPr>
          <w:rFonts w:cs="Arial"/>
        </w:rPr>
        <w:t xml:space="preserve">o přídavku aditiva: </w:t>
      </w:r>
    </w:p>
    <w:p w14:paraId="31EC727D" w14:textId="77777777" w:rsidR="000D4A2A" w:rsidRPr="00B53408" w:rsidRDefault="00E4012F" w:rsidP="000D4A2A">
      <w:pPr>
        <w:pStyle w:val="05-ODST-3"/>
        <w:numPr>
          <w:ilvl w:val="0"/>
          <w:numId w:val="0"/>
        </w:numPr>
        <w:ind w:left="1134"/>
        <w:rPr>
          <w:u w:val="single"/>
        </w:rPr>
      </w:pPr>
      <w:r>
        <w:tab/>
      </w:r>
      <w:r w:rsidR="000D4A2A" w:rsidRPr="00B53408">
        <w:rPr>
          <w:u w:val="single"/>
        </w:rPr>
        <w:t>Antikorozní vlastnosti</w:t>
      </w:r>
    </w:p>
    <w:p w14:paraId="3009D2B1" w14:textId="77777777" w:rsidR="00447828" w:rsidRDefault="000D4A2A" w:rsidP="000D4A2A">
      <w:pPr>
        <w:pStyle w:val="Odstavecseseznamem"/>
        <w:numPr>
          <w:ilvl w:val="0"/>
          <w:numId w:val="22"/>
        </w:numPr>
        <w:spacing w:after="160" w:line="259" w:lineRule="auto"/>
        <w:ind w:left="1134" w:firstLine="0"/>
        <w:contextualSpacing w:val="0"/>
        <w:rPr>
          <w:u w:val="single"/>
        </w:rPr>
      </w:pPr>
      <w:r>
        <w:t xml:space="preserve">Antikorozní vlastnosti dle normy </w:t>
      </w:r>
      <w:r w:rsidRPr="008B678E">
        <w:t xml:space="preserve">ISO 7120 </w:t>
      </w:r>
      <w:r>
        <w:t>při použití destilované vody – nepřítomnost koroze</w:t>
      </w:r>
      <w:r w:rsidRPr="00E4012F">
        <w:rPr>
          <w:u w:val="single"/>
        </w:rPr>
        <w:t xml:space="preserve"> </w:t>
      </w:r>
    </w:p>
    <w:p w14:paraId="203F0478" w14:textId="0101E45A" w:rsidR="00447828" w:rsidRDefault="00447828" w:rsidP="00447828">
      <w:pPr>
        <w:pStyle w:val="05-ODST-3"/>
        <w:numPr>
          <w:ilvl w:val="0"/>
          <w:numId w:val="0"/>
        </w:numPr>
        <w:ind w:left="1134"/>
        <w:rPr>
          <w:u w:val="single"/>
        </w:rPr>
      </w:pPr>
      <w:r>
        <w:rPr>
          <w:u w:val="single"/>
        </w:rPr>
        <w:t>O</w:t>
      </w:r>
      <w:r w:rsidRPr="00B53408">
        <w:rPr>
          <w:u w:val="single"/>
        </w:rPr>
        <w:t>xidační stabilita</w:t>
      </w:r>
    </w:p>
    <w:p w14:paraId="40A20405" w14:textId="5C62ABC4" w:rsidR="00DA325E" w:rsidRPr="00B53408" w:rsidRDefault="00DA325E" w:rsidP="00447828">
      <w:pPr>
        <w:pStyle w:val="05-ODST-3"/>
        <w:numPr>
          <w:ilvl w:val="0"/>
          <w:numId w:val="0"/>
        </w:numPr>
        <w:ind w:left="1134"/>
        <w:rPr>
          <w:u w:val="single"/>
        </w:rPr>
      </w:pPr>
      <w:r>
        <w:rPr>
          <w:u w:val="single"/>
        </w:rPr>
        <w:t>Po přída</w:t>
      </w:r>
      <w:r w:rsidR="001073A9">
        <w:rPr>
          <w:u w:val="single"/>
        </w:rPr>
        <w:t>v</w:t>
      </w:r>
      <w:r>
        <w:rPr>
          <w:u w:val="single"/>
        </w:rPr>
        <w:t>ku aditiva nesmí docházet ke zhoršení oxidační stability</w:t>
      </w:r>
      <w:r w:rsidR="001073A9">
        <w:rPr>
          <w:u w:val="single"/>
        </w:rPr>
        <w:t xml:space="preserve"> výsledného paliva, resp. vždy musí být garantováno, že</w:t>
      </w:r>
    </w:p>
    <w:p w14:paraId="2C9B4457" w14:textId="15FE9079" w:rsidR="00447828" w:rsidRDefault="00447828" w:rsidP="00447828">
      <w:pPr>
        <w:pStyle w:val="Odstavecseseznamem"/>
        <w:numPr>
          <w:ilvl w:val="0"/>
          <w:numId w:val="22"/>
        </w:numPr>
        <w:ind w:left="1134" w:firstLine="0"/>
      </w:pPr>
      <w:r>
        <w:t xml:space="preserve">Oxidační stabilita dle normy </w:t>
      </w:r>
      <w:r w:rsidRPr="00F7104D">
        <w:t>EN ISO 12205</w:t>
      </w:r>
      <w:r>
        <w:t xml:space="preserve"> pro naftu motorovou bez biosložky – </w:t>
      </w:r>
      <w:r w:rsidR="002E61B8">
        <w:t xml:space="preserve">shodná, resp. lepší hodnota oproti limitní hodnotě normy ve smyslu ČSN EN 590 po přídavku aditiva </w:t>
      </w:r>
      <w:r>
        <w:t xml:space="preserve">max. </w:t>
      </w:r>
      <w:r w:rsidR="00F31554">
        <w:t>2</w:t>
      </w:r>
      <w:r>
        <w:t>5 g</w:t>
      </w:r>
      <w:r w:rsidR="00F31554">
        <w:t>/</w:t>
      </w:r>
      <w:r>
        <w:t>m</w:t>
      </w:r>
      <w:r w:rsidRPr="007C3237">
        <w:rPr>
          <w:vertAlign w:val="superscript"/>
        </w:rPr>
        <w:t>3</w:t>
      </w:r>
    </w:p>
    <w:p w14:paraId="461C2321" w14:textId="6BE3914C" w:rsidR="00271A29" w:rsidRPr="00271A29" w:rsidRDefault="00447828" w:rsidP="00E02332">
      <w:pPr>
        <w:pStyle w:val="Odstavecseseznamem"/>
        <w:numPr>
          <w:ilvl w:val="0"/>
          <w:numId w:val="22"/>
        </w:numPr>
        <w:spacing w:after="160" w:line="259" w:lineRule="auto"/>
        <w:ind w:left="1134" w:firstLine="0"/>
        <w:contextualSpacing w:val="0"/>
        <w:rPr>
          <w:u w:val="single"/>
        </w:rPr>
      </w:pPr>
      <w:r>
        <w:t xml:space="preserve">Oxidační stabilita dle normy </w:t>
      </w:r>
      <w:r w:rsidRPr="00F7104D">
        <w:t xml:space="preserve">EN </w:t>
      </w:r>
      <w:r w:rsidR="00BF4398">
        <w:t>15751</w:t>
      </w:r>
      <w:r>
        <w:t xml:space="preserve"> pro naftu motorovou s biosložkou – </w:t>
      </w:r>
      <w:r w:rsidR="00B5687C">
        <w:t xml:space="preserve">shodná, resp. lepší hodnota oproti limitní hodnotě normy ve smyslu ČSN EN 590 po </w:t>
      </w:r>
      <w:r w:rsidR="00271A29">
        <w:t xml:space="preserve">přídavku aditiva min. 60 minut, resp. </w:t>
      </w:r>
    </w:p>
    <w:p w14:paraId="03E4AE7E" w14:textId="7136B190" w:rsidR="00271A29" w:rsidRPr="009423FE" w:rsidRDefault="00144017" w:rsidP="00E02332">
      <w:pPr>
        <w:pStyle w:val="Odstavecseseznamem"/>
        <w:numPr>
          <w:ilvl w:val="0"/>
          <w:numId w:val="22"/>
        </w:numPr>
        <w:spacing w:after="160" w:line="259" w:lineRule="auto"/>
        <w:ind w:left="1134" w:firstLine="0"/>
        <w:contextualSpacing w:val="0"/>
        <w:rPr>
          <w:u w:val="single"/>
        </w:rPr>
      </w:pPr>
      <w:r>
        <w:t xml:space="preserve">Oxidační stabilita dle normy </w:t>
      </w:r>
      <w:r w:rsidRPr="00F7104D">
        <w:t xml:space="preserve">EN </w:t>
      </w:r>
      <w:r>
        <w:t>16091 pro naftu motorovou s biosložkou – shodná</w:t>
      </w:r>
      <w:r w:rsidR="00B960E1">
        <w:t>, resp. lepší hodnota oproti limitní hodnotě normy ve smyslu ČSN EN 590 po přídavku aditiva min. 20 hod</w:t>
      </w:r>
    </w:p>
    <w:p w14:paraId="5A46C5CA" w14:textId="37B2BF19" w:rsidR="009423FE" w:rsidRPr="00271A29" w:rsidRDefault="009423FE" w:rsidP="009423FE">
      <w:pPr>
        <w:pStyle w:val="Odstavecseseznamem"/>
        <w:spacing w:after="160" w:line="259" w:lineRule="auto"/>
        <w:ind w:left="1134"/>
        <w:contextualSpacing w:val="0"/>
        <w:rPr>
          <w:u w:val="single"/>
        </w:rPr>
      </w:pPr>
      <w:r>
        <w:t>A to minimálně po dobu 3 měsíců po ap</w:t>
      </w:r>
      <w:r w:rsidR="00FE1151">
        <w:t>l</w:t>
      </w:r>
      <w:r>
        <w:t>ikaci doporučenou v souladu s normou ČSN 65 6500 Motorová paliva</w:t>
      </w:r>
      <w:r w:rsidR="00FE1151">
        <w:t xml:space="preserve"> – Podmínky skladování</w:t>
      </w:r>
      <w:r w:rsidR="00DB0F99">
        <w:t xml:space="preserve"> a doporučená doba použitelnosti (</w:t>
      </w:r>
      <w:proofErr w:type="spellStart"/>
      <w:r w:rsidR="006516B5">
        <w:t>Automotive</w:t>
      </w:r>
      <w:proofErr w:type="spellEnd"/>
      <w:r w:rsidR="006516B5">
        <w:t xml:space="preserve"> </w:t>
      </w:r>
      <w:proofErr w:type="spellStart"/>
      <w:r w:rsidR="006516B5">
        <w:t>fuels</w:t>
      </w:r>
      <w:proofErr w:type="spellEnd"/>
      <w:r w:rsidR="006516B5">
        <w:t xml:space="preserve"> – </w:t>
      </w:r>
      <w:proofErr w:type="spellStart"/>
      <w:r w:rsidR="006516B5">
        <w:t>Storage</w:t>
      </w:r>
      <w:proofErr w:type="spellEnd"/>
      <w:r w:rsidR="006516B5">
        <w:t xml:space="preserve"> </w:t>
      </w:r>
      <w:proofErr w:type="spellStart"/>
      <w:r w:rsidR="000E319B">
        <w:t>conditions</w:t>
      </w:r>
      <w:proofErr w:type="spellEnd"/>
      <w:r w:rsidR="000E319B">
        <w:t xml:space="preserve"> and </w:t>
      </w:r>
      <w:proofErr w:type="spellStart"/>
      <w:r w:rsidR="000E319B">
        <w:t>recom</w:t>
      </w:r>
      <w:r w:rsidR="008114DD">
        <w:t>m</w:t>
      </w:r>
      <w:r w:rsidR="000E319B">
        <w:t>endet</w:t>
      </w:r>
      <w:proofErr w:type="spellEnd"/>
      <w:r w:rsidR="000E319B">
        <w:t xml:space="preserve"> </w:t>
      </w:r>
      <w:proofErr w:type="spellStart"/>
      <w:r w:rsidR="008114DD">
        <w:t>usable</w:t>
      </w:r>
      <w:proofErr w:type="spellEnd"/>
      <w:r w:rsidR="008114DD">
        <w:t xml:space="preserve"> </w:t>
      </w:r>
      <w:proofErr w:type="spellStart"/>
      <w:r w:rsidR="008114DD">
        <w:t>life</w:t>
      </w:r>
      <w:proofErr w:type="spellEnd"/>
      <w:r w:rsidR="007A755D">
        <w:t xml:space="preserve">, tab. 1 </w:t>
      </w:r>
      <w:r w:rsidR="000A4410">
        <w:t xml:space="preserve">– </w:t>
      </w:r>
      <w:proofErr w:type="spellStart"/>
      <w:r w:rsidR="000A4410">
        <w:t>doporučná</w:t>
      </w:r>
      <w:proofErr w:type="spellEnd"/>
      <w:r w:rsidR="000A4410">
        <w:t xml:space="preserve"> doba použitelnosti motorových paliv</w:t>
      </w:r>
      <w:r w:rsidR="008114DD">
        <w:t xml:space="preserve">), </w:t>
      </w:r>
    </w:p>
    <w:p w14:paraId="0C465FB8" w14:textId="1E949B72" w:rsidR="005F4342" w:rsidRPr="00271A29" w:rsidRDefault="005F4342" w:rsidP="000A4410">
      <w:pPr>
        <w:pStyle w:val="Odstavecseseznamem"/>
        <w:spacing w:after="160" w:line="259" w:lineRule="auto"/>
        <w:ind w:left="1134"/>
        <w:contextualSpacing w:val="0"/>
        <w:rPr>
          <w:u w:val="single"/>
        </w:rPr>
      </w:pPr>
      <w:proofErr w:type="spellStart"/>
      <w:r w:rsidRPr="00271A29">
        <w:rPr>
          <w:u w:val="single"/>
        </w:rPr>
        <w:t>Mazivost</w:t>
      </w:r>
      <w:proofErr w:type="spellEnd"/>
      <w:r w:rsidRPr="00271A29">
        <w:rPr>
          <w:u w:val="single"/>
        </w:rPr>
        <w:t xml:space="preserve"> HFRR </w:t>
      </w:r>
    </w:p>
    <w:p w14:paraId="02D2CA73" w14:textId="68D4F117" w:rsidR="005F4342" w:rsidRDefault="005F4342" w:rsidP="00A1394A">
      <w:pPr>
        <w:pStyle w:val="Odstavecseseznamem"/>
        <w:numPr>
          <w:ilvl w:val="0"/>
          <w:numId w:val="22"/>
        </w:numPr>
        <w:ind w:left="1134" w:firstLine="0"/>
      </w:pPr>
      <w:proofErr w:type="spellStart"/>
      <w:r>
        <w:t>Mazivost</w:t>
      </w:r>
      <w:proofErr w:type="spellEnd"/>
      <w:r>
        <w:t xml:space="preserve"> HFRR dle normy EN ISO 12156-1</w:t>
      </w:r>
      <w:r w:rsidR="00FA6701">
        <w:t>,</w:t>
      </w:r>
      <w:r w:rsidR="007D0272">
        <w:t xml:space="preserve"> shodná, resp. lepší hodnota </w:t>
      </w:r>
      <w:r>
        <w:t>oproti limitní hodnotě normy ve smyslu ČSN EN 590</w:t>
      </w:r>
      <w:r w:rsidR="00787B33">
        <w:t>;</w:t>
      </w:r>
      <w:r>
        <w:t xml:space="preserve"> po přídavku aditiva šířka </w:t>
      </w:r>
      <w:proofErr w:type="spellStart"/>
      <w:r>
        <w:t>oděrové</w:t>
      </w:r>
      <w:proofErr w:type="spellEnd"/>
      <w:r>
        <w:t xml:space="preserve"> stopy max. </w:t>
      </w:r>
      <w:r w:rsidR="00787B33">
        <w:t xml:space="preserve">460 </w:t>
      </w:r>
      <w:r w:rsidRPr="00FA6701">
        <w:rPr>
          <w:rFonts w:cstheme="minorHAnsi"/>
        </w:rPr>
        <w:t>µ</w:t>
      </w:r>
      <w:r>
        <w:t>m.</w:t>
      </w:r>
    </w:p>
    <w:p w14:paraId="64B45672" w14:textId="2D6FBDFB" w:rsidR="004872A2" w:rsidRPr="007C5FCD" w:rsidRDefault="007C5FCD" w:rsidP="007C5FCD">
      <w:pPr>
        <w:pStyle w:val="05-ODST-3"/>
        <w:tabs>
          <w:tab w:val="clear" w:pos="1506"/>
        </w:tabs>
        <w:ind w:left="1134"/>
        <w:rPr>
          <w:u w:val="single"/>
        </w:rPr>
      </w:pPr>
      <w:r w:rsidRPr="005C3F55">
        <w:rPr>
          <w:rFonts w:cs="Arial"/>
          <w:u w:val="single"/>
        </w:rPr>
        <w:t xml:space="preserve">Základní </w:t>
      </w:r>
      <w:r w:rsidRPr="005C3F55">
        <w:rPr>
          <w:u w:val="single"/>
        </w:rPr>
        <w:t xml:space="preserve">parametry </w:t>
      </w:r>
      <w:proofErr w:type="spellStart"/>
      <w:r w:rsidRPr="005C3F55">
        <w:rPr>
          <w:u w:val="single"/>
        </w:rPr>
        <w:t>aditivačního</w:t>
      </w:r>
      <w:proofErr w:type="spellEnd"/>
      <w:r w:rsidRPr="005C3F55">
        <w:rPr>
          <w:u w:val="single"/>
        </w:rPr>
        <w:t xml:space="preserve"> balíčku/</w:t>
      </w:r>
      <w:r w:rsidRPr="007C5FCD">
        <w:rPr>
          <w:u w:val="single"/>
        </w:rPr>
        <w:t xml:space="preserve">směsi </w:t>
      </w:r>
      <w:r w:rsidR="004872A2" w:rsidRPr="007C5FCD">
        <w:rPr>
          <w:u w:val="single"/>
        </w:rPr>
        <w:t>pro automobilový benzín musí obsahovat povinně následující komponenty:</w:t>
      </w:r>
    </w:p>
    <w:p w14:paraId="7565442E" w14:textId="77777777" w:rsidR="004872A2" w:rsidRDefault="004872A2" w:rsidP="00A1394A">
      <w:pPr>
        <w:numPr>
          <w:ilvl w:val="0"/>
          <w:numId w:val="22"/>
        </w:numPr>
        <w:spacing w:before="0" w:line="252" w:lineRule="auto"/>
        <w:ind w:left="1134" w:firstLine="0"/>
      </w:pPr>
      <w:r>
        <w:t>Detergent</w:t>
      </w:r>
    </w:p>
    <w:p w14:paraId="0D57A475" w14:textId="77777777" w:rsidR="004872A2" w:rsidRDefault="004872A2" w:rsidP="00A1394A">
      <w:pPr>
        <w:numPr>
          <w:ilvl w:val="0"/>
          <w:numId w:val="22"/>
        </w:numPr>
        <w:spacing w:before="0" w:line="252" w:lineRule="auto"/>
        <w:ind w:left="1134" w:firstLine="0"/>
      </w:pPr>
      <w:r>
        <w:t>Antikorozní přísada</w:t>
      </w:r>
    </w:p>
    <w:p w14:paraId="52D309BB" w14:textId="77777777" w:rsidR="00A0245B" w:rsidRDefault="00A0245B" w:rsidP="00A0245B">
      <w:pPr>
        <w:spacing w:line="252" w:lineRule="auto"/>
        <w:ind w:left="425" w:firstLine="709"/>
      </w:pPr>
      <w:r>
        <w:t xml:space="preserve">Doporučenou složkou je </w:t>
      </w:r>
    </w:p>
    <w:p w14:paraId="073ACF8C" w14:textId="0DDC470E" w:rsidR="00B901AC" w:rsidRDefault="00B901AC" w:rsidP="00D46E7D">
      <w:pPr>
        <w:numPr>
          <w:ilvl w:val="0"/>
          <w:numId w:val="22"/>
        </w:numPr>
        <w:spacing w:before="0" w:line="252" w:lineRule="auto"/>
        <w:ind w:left="1418" w:hanging="284"/>
      </w:pPr>
      <w:proofErr w:type="spellStart"/>
      <w:r>
        <w:t>Pasivátor</w:t>
      </w:r>
      <w:proofErr w:type="spellEnd"/>
      <w:r>
        <w:t xml:space="preserve"> kovů (omezení negativních vlivů kontaktu výsledného paliva</w:t>
      </w:r>
      <w:r w:rsidR="00D46E7D">
        <w:t xml:space="preserve"> s barevnými kovy </w:t>
      </w:r>
      <w:proofErr w:type="spellStart"/>
      <w:r w:rsidR="00D46E7D">
        <w:t>Cu</w:t>
      </w:r>
      <w:proofErr w:type="spellEnd"/>
      <w:r w:rsidR="00D46E7D">
        <w:t xml:space="preserve">, Zn a </w:t>
      </w:r>
      <w:proofErr w:type="spellStart"/>
      <w:r w:rsidR="00D46E7D">
        <w:t>Fe</w:t>
      </w:r>
      <w:proofErr w:type="spellEnd"/>
      <w:r w:rsidR="00D46E7D">
        <w:t>)</w:t>
      </w:r>
    </w:p>
    <w:p w14:paraId="7CAB4DC2" w14:textId="3C87BD1D" w:rsidR="00A0245B" w:rsidRDefault="00A0245B" w:rsidP="00A1394A">
      <w:pPr>
        <w:numPr>
          <w:ilvl w:val="0"/>
          <w:numId w:val="22"/>
        </w:numPr>
        <w:spacing w:before="0" w:line="252" w:lineRule="auto"/>
        <w:ind w:left="1134" w:firstLine="0"/>
      </w:pPr>
      <w:proofErr w:type="spellStart"/>
      <w:r>
        <w:t>Mazivostní</w:t>
      </w:r>
      <w:proofErr w:type="spellEnd"/>
      <w:r>
        <w:t xml:space="preserve"> přísada</w:t>
      </w:r>
      <w:r w:rsidR="00B9544F">
        <w:t>*</w:t>
      </w:r>
    </w:p>
    <w:p w14:paraId="76AA1CBF" w14:textId="42BDFF96" w:rsidR="0027610A" w:rsidRDefault="00B9544F" w:rsidP="00B9544F">
      <w:pPr>
        <w:spacing w:line="252" w:lineRule="auto"/>
        <w:ind w:left="1134"/>
        <w:rPr>
          <w:i/>
          <w:iCs/>
        </w:rPr>
      </w:pPr>
      <w:r>
        <w:rPr>
          <w:i/>
          <w:iCs/>
        </w:rPr>
        <w:t>*</w:t>
      </w:r>
      <w:r w:rsidRPr="00F50294">
        <w:rPr>
          <w:i/>
          <w:iCs/>
        </w:rPr>
        <w:t>Pozn.:</w:t>
      </w:r>
      <w:r>
        <w:rPr>
          <w:i/>
          <w:iCs/>
        </w:rPr>
        <w:t xml:space="preserve"> V případě přítomnosti </w:t>
      </w:r>
      <w:proofErr w:type="spellStart"/>
      <w:r w:rsidR="003135CC">
        <w:rPr>
          <w:i/>
          <w:iCs/>
        </w:rPr>
        <w:t>mazivostní</w:t>
      </w:r>
      <w:proofErr w:type="spellEnd"/>
      <w:r w:rsidR="003135CC">
        <w:rPr>
          <w:i/>
          <w:iCs/>
        </w:rPr>
        <w:t xml:space="preserve"> složky musí být tato odolná oxidačnímu a biologickému rozk</w:t>
      </w:r>
      <w:r w:rsidR="00C57A34">
        <w:rPr>
          <w:i/>
          <w:iCs/>
        </w:rPr>
        <w:t xml:space="preserve">ladu tak, aby byla zaručena skladovatelnost </w:t>
      </w:r>
      <w:proofErr w:type="spellStart"/>
      <w:r w:rsidR="00C57A34">
        <w:rPr>
          <w:i/>
          <w:iCs/>
        </w:rPr>
        <w:t>aditivační</w:t>
      </w:r>
      <w:proofErr w:type="spellEnd"/>
      <w:r w:rsidR="00C57A34">
        <w:rPr>
          <w:i/>
          <w:iCs/>
        </w:rPr>
        <w:t xml:space="preserve"> směsi za běžných pod</w:t>
      </w:r>
      <w:r w:rsidR="003F7C90">
        <w:rPr>
          <w:i/>
          <w:iCs/>
        </w:rPr>
        <w:t xml:space="preserve">mínek minimálně 24 měsíců bez negativního vlivu na technologické celky </w:t>
      </w:r>
      <w:proofErr w:type="spellStart"/>
      <w:r w:rsidR="003F7C90">
        <w:rPr>
          <w:i/>
          <w:iCs/>
        </w:rPr>
        <w:t>aditivace</w:t>
      </w:r>
      <w:proofErr w:type="spellEnd"/>
      <w:r w:rsidR="003F7C90">
        <w:rPr>
          <w:i/>
          <w:iCs/>
        </w:rPr>
        <w:t xml:space="preserve"> a kvalitu výsledného paliva</w:t>
      </w:r>
      <w:r w:rsidR="005570AB">
        <w:rPr>
          <w:i/>
          <w:iCs/>
        </w:rPr>
        <w:t xml:space="preserve">. </w:t>
      </w:r>
    </w:p>
    <w:p w14:paraId="0E02F756" w14:textId="490B9D85" w:rsidR="005570AB" w:rsidRDefault="005570AB" w:rsidP="00B9544F">
      <w:pPr>
        <w:spacing w:line="252" w:lineRule="auto"/>
        <w:ind w:left="1134"/>
        <w:rPr>
          <w:i/>
          <w:iCs/>
        </w:rPr>
      </w:pPr>
      <w:r>
        <w:rPr>
          <w:i/>
          <w:iCs/>
        </w:rPr>
        <w:t>Běžnými podmínkami je myšleno použití standardní konstrukční oceli, případně nerezové oceli a oceli chráněné schváleným odolným nátěrem a pravidelné odkalování a čištění skladovacích nádrží ve stanovených termínech v souladu s obecně platnými legislativními a normativními předpisy a technologickými předpisy pro daná zařízení.</w:t>
      </w:r>
    </w:p>
    <w:p w14:paraId="5DA6CF0E" w14:textId="1B8EB8E8" w:rsidR="008379F0" w:rsidRPr="008379F0" w:rsidRDefault="008379F0" w:rsidP="00B9544F">
      <w:pPr>
        <w:spacing w:line="252" w:lineRule="auto"/>
        <w:ind w:left="1134"/>
      </w:pPr>
      <w:r>
        <w:t>Další složky aditiva v nabídce dodavatele musí být odsouhlaseny zákazníkem.</w:t>
      </w:r>
    </w:p>
    <w:p w14:paraId="7BD5C031" w14:textId="609D9589" w:rsidR="002A0C98" w:rsidRDefault="00410212" w:rsidP="00B9544F">
      <w:pPr>
        <w:spacing w:line="252" w:lineRule="auto"/>
        <w:ind w:left="1134"/>
      </w:pPr>
      <w:r>
        <w:lastRenderedPageBreak/>
        <w:t>Dodavatel musí mimo uvedené složení (výčet jednotlivých funkčních složek dle jejich účinku, čímž není myšleno chemické složení) deklarovat</w:t>
      </w:r>
      <w:r w:rsidR="00B64450">
        <w:t xml:space="preserve"> účinnost směsi následně:</w:t>
      </w:r>
    </w:p>
    <w:p w14:paraId="187E9B1D" w14:textId="2ECD68F5" w:rsidR="00B64450" w:rsidRPr="002A0C98" w:rsidRDefault="00B64450" w:rsidP="00B9544F">
      <w:pPr>
        <w:spacing w:line="252" w:lineRule="auto"/>
        <w:ind w:left="1134"/>
      </w:pPr>
      <w:r>
        <w:t>Výsledný produkt po aplikaci musí splňovat</w:t>
      </w:r>
      <w:r w:rsidR="00412A73">
        <w:t>:</w:t>
      </w:r>
    </w:p>
    <w:p w14:paraId="2B70AB55" w14:textId="77777777" w:rsidR="00432E17" w:rsidRPr="00432E17" w:rsidRDefault="00432E17" w:rsidP="00432E17">
      <w:pPr>
        <w:ind w:left="425" w:firstLine="709"/>
        <w:rPr>
          <w:u w:val="single"/>
        </w:rPr>
      </w:pPr>
      <w:r w:rsidRPr="00432E17">
        <w:rPr>
          <w:u w:val="single"/>
        </w:rPr>
        <w:t>Detergentní vlastnosti</w:t>
      </w:r>
    </w:p>
    <w:p w14:paraId="1C699DAB" w14:textId="4820D2CA" w:rsidR="00432E17" w:rsidRDefault="00432E17" w:rsidP="00412A73">
      <w:pPr>
        <w:pStyle w:val="Odstavecseseznamem"/>
        <w:numPr>
          <w:ilvl w:val="0"/>
          <w:numId w:val="22"/>
        </w:numPr>
        <w:spacing w:after="160" w:line="259" w:lineRule="auto"/>
        <w:ind w:left="1276" w:hanging="142"/>
        <w:contextualSpacing w:val="0"/>
      </w:pPr>
      <w:r>
        <w:t>dosažení detergentních vlastností vyjádřených v souladu s požadavky WWFC 2019 zkouškou CEC F-05-93 „</w:t>
      </w:r>
      <w:r w:rsidRPr="00A00368">
        <w:t>Čistota sacího ventilu v motoru MB M102E“</w:t>
      </w:r>
      <w:r>
        <w:t>. Limit je stanoven na průměr úsad 30</w:t>
      </w:r>
      <w:r w:rsidR="00412A73">
        <w:t xml:space="preserve"> </w:t>
      </w:r>
      <w:r>
        <w:t xml:space="preserve">mg/ventil, nebo  </w:t>
      </w:r>
    </w:p>
    <w:p w14:paraId="1AD26F08" w14:textId="2E435D62" w:rsidR="00432E17" w:rsidRDefault="00432E17" w:rsidP="00A1394A">
      <w:pPr>
        <w:pStyle w:val="Odstavecseseznamem"/>
        <w:numPr>
          <w:ilvl w:val="0"/>
          <w:numId w:val="22"/>
        </w:numPr>
        <w:spacing w:before="0" w:after="160" w:line="259" w:lineRule="auto"/>
        <w:ind w:left="1134" w:firstLine="0"/>
        <w:contextualSpacing w:val="0"/>
      </w:pPr>
      <w:r>
        <w:t>50</w:t>
      </w:r>
      <w:r w:rsidR="00412A73">
        <w:t xml:space="preserve"> </w:t>
      </w:r>
      <w:r>
        <w:t>mg/ventil, při aplikaci metody ASTM D6201</w:t>
      </w:r>
    </w:p>
    <w:p w14:paraId="3218BA86" w14:textId="77777777" w:rsidR="003261E9" w:rsidRDefault="00214C29" w:rsidP="004701EF">
      <w:pPr>
        <w:ind w:left="1134"/>
        <w:rPr>
          <w:rStyle w:val="cf11"/>
          <w:rFonts w:ascii="Arial" w:hAnsi="Arial" w:cs="Arial"/>
          <w:sz w:val="20"/>
          <w:szCs w:val="20"/>
        </w:rPr>
      </w:pPr>
      <w:r>
        <w:t>/</w:t>
      </w:r>
      <w:r w:rsidR="00432E17">
        <w:t xml:space="preserve">Viz </w:t>
      </w:r>
      <w:r w:rsidR="003272DD">
        <w:t xml:space="preserve">příloha č. 7 - </w:t>
      </w:r>
      <w:r w:rsidR="00432E17">
        <w:t>WWFC 2019 strana 8 nebo 9 (benzíny kategorie 5 a 6)</w:t>
      </w:r>
      <w:r>
        <w:t xml:space="preserve"> a</w:t>
      </w:r>
      <w:r w:rsidR="00432E17">
        <w:t xml:space="preserve"> popis metod strana 13</w:t>
      </w:r>
      <w:r w:rsidR="005D3D6A">
        <w:t xml:space="preserve"> </w:t>
      </w:r>
      <w:r w:rsidR="005D3D6A" w:rsidRPr="00C53B1D">
        <w:rPr>
          <w:rStyle w:val="cf01"/>
          <w:rFonts w:ascii="Arial" w:hAnsi="Arial" w:cs="Arial"/>
          <w:sz w:val="20"/>
          <w:szCs w:val="20"/>
        </w:rPr>
        <w:t xml:space="preserve">mezinárodního dokumentu WWFC. </w:t>
      </w:r>
      <w:proofErr w:type="spellStart"/>
      <w:r w:rsidR="005D3D6A" w:rsidRPr="00C53B1D">
        <w:rPr>
          <w:rStyle w:val="cf11"/>
          <w:rFonts w:ascii="Arial" w:hAnsi="Arial" w:cs="Arial"/>
          <w:sz w:val="20"/>
          <w:szCs w:val="20"/>
        </w:rPr>
        <w:t>Worldwide</w:t>
      </w:r>
      <w:proofErr w:type="spellEnd"/>
      <w:r w:rsidR="005D3D6A" w:rsidRPr="00C53B1D">
        <w:rPr>
          <w:rStyle w:val="cf11"/>
          <w:rFonts w:ascii="Arial" w:hAnsi="Arial" w:cs="Arial"/>
          <w:sz w:val="20"/>
          <w:szCs w:val="20"/>
        </w:rPr>
        <w:t xml:space="preserve"> </w:t>
      </w:r>
      <w:proofErr w:type="spellStart"/>
      <w:r w:rsidR="005D3D6A" w:rsidRPr="00C53B1D">
        <w:rPr>
          <w:rStyle w:val="cf11"/>
          <w:rFonts w:ascii="Arial" w:hAnsi="Arial" w:cs="Arial"/>
          <w:sz w:val="20"/>
          <w:szCs w:val="20"/>
        </w:rPr>
        <w:t>Fuel</w:t>
      </w:r>
      <w:proofErr w:type="spellEnd"/>
      <w:r w:rsidR="005D3D6A" w:rsidRPr="00C53B1D">
        <w:rPr>
          <w:rStyle w:val="cf11"/>
          <w:rFonts w:ascii="Arial" w:hAnsi="Arial" w:cs="Arial"/>
          <w:sz w:val="20"/>
          <w:szCs w:val="20"/>
        </w:rPr>
        <w:t xml:space="preserve"> Charter 2019 – </w:t>
      </w:r>
      <w:proofErr w:type="spellStart"/>
      <w:r w:rsidR="005D3D6A" w:rsidRPr="00C53B1D">
        <w:rPr>
          <w:rStyle w:val="cf11"/>
          <w:rFonts w:ascii="Arial" w:hAnsi="Arial" w:cs="Arial"/>
          <w:sz w:val="20"/>
          <w:szCs w:val="20"/>
        </w:rPr>
        <w:t>Gasoline</w:t>
      </w:r>
      <w:proofErr w:type="spellEnd"/>
      <w:r w:rsidR="005D3D6A" w:rsidRPr="00C53B1D">
        <w:rPr>
          <w:rStyle w:val="cf11"/>
          <w:rFonts w:ascii="Arial" w:hAnsi="Arial" w:cs="Arial"/>
          <w:sz w:val="20"/>
          <w:szCs w:val="20"/>
        </w:rPr>
        <w:t xml:space="preserve"> and diesel </w:t>
      </w:r>
      <w:proofErr w:type="spellStart"/>
      <w:r w:rsidR="005D3D6A" w:rsidRPr="00C53B1D">
        <w:rPr>
          <w:rStyle w:val="cf11"/>
          <w:rFonts w:ascii="Arial" w:hAnsi="Arial" w:cs="Arial"/>
          <w:sz w:val="20"/>
          <w:szCs w:val="20"/>
        </w:rPr>
        <w:t>fuel</w:t>
      </w:r>
      <w:proofErr w:type="spellEnd"/>
      <w:r w:rsidR="005D3D6A" w:rsidRPr="00C53B1D">
        <w:rPr>
          <w:rStyle w:val="cf11"/>
          <w:rFonts w:ascii="Arial" w:hAnsi="Arial" w:cs="Arial"/>
          <w:sz w:val="20"/>
          <w:szCs w:val="20"/>
        </w:rPr>
        <w:t xml:space="preserve">; </w:t>
      </w:r>
      <w:proofErr w:type="spellStart"/>
      <w:r w:rsidR="005D3D6A" w:rsidRPr="00C53B1D">
        <w:rPr>
          <w:rStyle w:val="cf11"/>
          <w:rFonts w:ascii="Arial" w:hAnsi="Arial" w:cs="Arial"/>
          <w:sz w:val="20"/>
          <w:szCs w:val="20"/>
        </w:rPr>
        <w:t>six</w:t>
      </w:r>
      <w:r w:rsidR="00C0032E">
        <w:rPr>
          <w:rStyle w:val="cf11"/>
          <w:rFonts w:ascii="Arial" w:hAnsi="Arial" w:cs="Arial"/>
          <w:sz w:val="20"/>
          <w:szCs w:val="20"/>
        </w:rPr>
        <w:t>t</w:t>
      </w:r>
      <w:r w:rsidR="003B22B2">
        <w:rPr>
          <w:rStyle w:val="cf11"/>
          <w:rFonts w:ascii="Arial" w:hAnsi="Arial" w:cs="Arial"/>
          <w:sz w:val="20"/>
          <w:szCs w:val="20"/>
        </w:rPr>
        <w:t>h</w:t>
      </w:r>
      <w:proofErr w:type="spellEnd"/>
      <w:r w:rsidR="005D3D6A" w:rsidRPr="00C53B1D">
        <w:rPr>
          <w:rStyle w:val="cf11"/>
          <w:rFonts w:ascii="Arial" w:hAnsi="Arial" w:cs="Arial"/>
          <w:sz w:val="20"/>
          <w:szCs w:val="20"/>
        </w:rPr>
        <w:t xml:space="preserve"> </w:t>
      </w:r>
      <w:proofErr w:type="spellStart"/>
      <w:r w:rsidR="005D3D6A" w:rsidRPr="00C53B1D">
        <w:rPr>
          <w:rStyle w:val="cf11"/>
          <w:rFonts w:ascii="Arial" w:hAnsi="Arial" w:cs="Arial"/>
          <w:sz w:val="20"/>
          <w:szCs w:val="20"/>
        </w:rPr>
        <w:t>edition</w:t>
      </w:r>
      <w:proofErr w:type="spellEnd"/>
      <w:r w:rsidR="00092413">
        <w:rPr>
          <w:rStyle w:val="cf11"/>
          <w:rFonts w:ascii="Arial" w:hAnsi="Arial" w:cs="Arial"/>
          <w:sz w:val="20"/>
          <w:szCs w:val="20"/>
        </w:rPr>
        <w:t>/</w:t>
      </w:r>
      <w:r w:rsidR="003261E9">
        <w:rPr>
          <w:rStyle w:val="cf11"/>
          <w:rFonts w:ascii="Arial" w:hAnsi="Arial" w:cs="Arial"/>
          <w:sz w:val="20"/>
          <w:szCs w:val="20"/>
        </w:rPr>
        <w:t xml:space="preserve"> nebo</w:t>
      </w:r>
    </w:p>
    <w:p w14:paraId="3E2CF71B" w14:textId="49282C28" w:rsidR="00432E17" w:rsidRDefault="005D3D6A" w:rsidP="002B66E3">
      <w:pPr>
        <w:pStyle w:val="Odstavecseseznamem"/>
        <w:numPr>
          <w:ilvl w:val="0"/>
          <w:numId w:val="22"/>
        </w:numPr>
        <w:spacing w:after="160" w:line="259" w:lineRule="auto"/>
        <w:ind w:left="1134" w:firstLine="0"/>
        <w:contextualSpacing w:val="0"/>
      </w:pPr>
      <w:r w:rsidRPr="003261E9">
        <w:rPr>
          <w:rStyle w:val="cf11"/>
          <w:rFonts w:ascii="Arial" w:hAnsi="Arial" w:cs="Arial"/>
          <w:sz w:val="20"/>
          <w:szCs w:val="20"/>
        </w:rPr>
        <w:t xml:space="preserve"> </w:t>
      </w:r>
      <w:r w:rsidR="002B66E3" w:rsidRPr="002B66E3">
        <w:t xml:space="preserve">CEC TDG-F113 na </w:t>
      </w:r>
      <w:r w:rsidR="002B66E3">
        <w:t>zkušebním zařízení – motor VW EA 11. Určeno pro a</w:t>
      </w:r>
      <w:r w:rsidR="0083014B">
        <w:t>g</w:t>
      </w:r>
      <w:r w:rsidR="002B66E3">
        <w:t xml:space="preserve">regáty s přímým vstřikem (DISI)+ přičemž hodnotícím kritériem je ztráta průtoku a dosažená účinnost </w:t>
      </w:r>
      <w:r w:rsidR="00C774F5">
        <w:t>čištění, nebo</w:t>
      </w:r>
    </w:p>
    <w:p w14:paraId="3114830D" w14:textId="0AA88DF8" w:rsidR="00C774F5" w:rsidRDefault="00C774F5" w:rsidP="002B66E3">
      <w:pPr>
        <w:pStyle w:val="Odstavecseseznamem"/>
        <w:numPr>
          <w:ilvl w:val="0"/>
          <w:numId w:val="22"/>
        </w:numPr>
        <w:spacing w:after="160" w:line="259" w:lineRule="auto"/>
        <w:ind w:left="1134" w:firstLine="0"/>
        <w:contextualSpacing w:val="0"/>
      </w:pPr>
      <w:r>
        <w:t xml:space="preserve">Metody pro posouzení detergentních vlastností paliva a účinnosti </w:t>
      </w:r>
      <w:proofErr w:type="spellStart"/>
      <w:r>
        <w:t>aditivace</w:t>
      </w:r>
      <w:proofErr w:type="spellEnd"/>
      <w:r>
        <w:t xml:space="preserve"> schválené</w:t>
      </w:r>
      <w:r w:rsidR="00802E42">
        <w:t xml:space="preserve"> pro tento účel v době vypsání zadávacího řízení. </w:t>
      </w:r>
    </w:p>
    <w:p w14:paraId="7F5B0A0E" w14:textId="402648F1" w:rsidR="007E47D5" w:rsidRPr="002B66E3" w:rsidRDefault="00683DA3" w:rsidP="007E47D5">
      <w:pPr>
        <w:pStyle w:val="Odstavecseseznamem"/>
        <w:spacing w:after="160" w:line="259" w:lineRule="auto"/>
        <w:ind w:left="1134"/>
        <w:contextualSpacing w:val="0"/>
      </w:pPr>
      <w:r>
        <w:rPr>
          <w:rFonts w:cs="Arial"/>
        </w:rPr>
        <w:t>V případě, že základní palivo před ošetřením splňuje plně limitní požadavky specifikační normy ČSN EN 228 v platném, znění, pak po přídavku aditiva</w:t>
      </w:r>
      <w:r w:rsidR="00157B20">
        <w:rPr>
          <w:rFonts w:cs="Arial"/>
        </w:rPr>
        <w:t>:</w:t>
      </w:r>
    </w:p>
    <w:p w14:paraId="5542DBEC" w14:textId="77777777" w:rsidR="00157B20" w:rsidRPr="001B3090" w:rsidRDefault="00157B20" w:rsidP="00157B20">
      <w:pPr>
        <w:ind w:left="425" w:firstLine="709"/>
        <w:rPr>
          <w:u w:val="single"/>
        </w:rPr>
      </w:pPr>
      <w:r w:rsidRPr="001B3090">
        <w:rPr>
          <w:u w:val="single"/>
        </w:rPr>
        <w:t>Antikorozní vlastnosti</w:t>
      </w:r>
    </w:p>
    <w:p w14:paraId="1185B1EC" w14:textId="77777777" w:rsidR="00B30D53" w:rsidRPr="00B30D53" w:rsidRDefault="00157B20" w:rsidP="00157B20">
      <w:pPr>
        <w:pStyle w:val="Odstavecseseznamem"/>
        <w:numPr>
          <w:ilvl w:val="0"/>
          <w:numId w:val="22"/>
        </w:numPr>
        <w:spacing w:after="160" w:line="259" w:lineRule="auto"/>
        <w:ind w:left="1134" w:firstLine="0"/>
        <w:contextualSpacing w:val="0"/>
        <w:rPr>
          <w:u w:val="single"/>
        </w:rPr>
      </w:pPr>
      <w:r>
        <w:t xml:space="preserve">Antikorozní vlastnosti dle normy </w:t>
      </w:r>
      <w:r w:rsidRPr="008B678E">
        <w:t xml:space="preserve">ISO 7120 </w:t>
      </w:r>
      <w:r>
        <w:t>při použití destilované vody – nepřítomnost koroze</w:t>
      </w:r>
    </w:p>
    <w:p w14:paraId="03080930" w14:textId="51076088" w:rsidR="00432E17" w:rsidRPr="003B7231" w:rsidRDefault="00432E17" w:rsidP="00B30D53">
      <w:pPr>
        <w:pStyle w:val="Odstavecseseznamem"/>
        <w:spacing w:after="160" w:line="259" w:lineRule="auto"/>
        <w:ind w:left="1134"/>
        <w:contextualSpacing w:val="0"/>
        <w:rPr>
          <w:u w:val="single"/>
        </w:rPr>
      </w:pPr>
      <w:proofErr w:type="spellStart"/>
      <w:r w:rsidRPr="003B7231">
        <w:rPr>
          <w:u w:val="single"/>
        </w:rPr>
        <w:t>Mazivost</w:t>
      </w:r>
      <w:proofErr w:type="spellEnd"/>
      <w:r w:rsidRPr="003B7231">
        <w:rPr>
          <w:u w:val="single"/>
        </w:rPr>
        <w:t xml:space="preserve"> HFRR </w:t>
      </w:r>
    </w:p>
    <w:p w14:paraId="764A9ED5" w14:textId="2EABCE0C" w:rsidR="00A94466" w:rsidRPr="009408B7" w:rsidRDefault="00432E17" w:rsidP="00AC5F7B">
      <w:pPr>
        <w:pStyle w:val="Odstavecseseznamem"/>
        <w:numPr>
          <w:ilvl w:val="0"/>
          <w:numId w:val="22"/>
        </w:numPr>
        <w:ind w:left="1134" w:firstLine="0"/>
      </w:pPr>
      <w:proofErr w:type="spellStart"/>
      <w:r w:rsidRPr="009408B7">
        <w:t>Mazivost</w:t>
      </w:r>
      <w:proofErr w:type="spellEnd"/>
      <w:r w:rsidRPr="009408B7">
        <w:t xml:space="preserve"> HFRR dle normy EN ISO 12156-</w:t>
      </w:r>
      <w:r w:rsidR="003B7231" w:rsidRPr="009408B7">
        <w:t xml:space="preserve">1 </w:t>
      </w:r>
      <w:r w:rsidR="005F5FF8">
        <w:t>–</w:t>
      </w:r>
      <w:r w:rsidRPr="009408B7">
        <w:t xml:space="preserve"> </w:t>
      </w:r>
      <w:r w:rsidR="005F5FF8">
        <w:t>informativní limit max. 700</w:t>
      </w:r>
      <w:r w:rsidR="00CD39C8">
        <w:t xml:space="preserve"> </w:t>
      </w:r>
      <w:r w:rsidR="00CD39C8" w:rsidRPr="0083014B">
        <w:rPr>
          <w:rFonts w:cstheme="minorHAnsi"/>
        </w:rPr>
        <w:t>µ</w:t>
      </w:r>
      <w:r w:rsidR="00CD39C8">
        <w:t>m. po přídavku</w:t>
      </w:r>
      <w:r w:rsidR="00DE1CA6">
        <w:t xml:space="preserve"> do běžného automobilového benzínu splňuje specifikační limity ve sm</w:t>
      </w:r>
      <w:r w:rsidR="0083014B">
        <w:t>y</w:t>
      </w:r>
      <w:r w:rsidR="00DE1CA6">
        <w:t>slu ČSN EN 228</w:t>
      </w:r>
      <w:r w:rsidR="0083014B">
        <w:t>.</w:t>
      </w:r>
    </w:p>
    <w:p w14:paraId="1DBD1B4B" w14:textId="77777777" w:rsidR="00816E66" w:rsidRDefault="00816E66" w:rsidP="00FD03B1">
      <w:pPr>
        <w:pStyle w:val="Odstavecseseznamem"/>
        <w:ind w:left="1778"/>
      </w:pPr>
    </w:p>
    <w:p w14:paraId="41DA0D62" w14:textId="2B7B4395" w:rsidR="00816E66" w:rsidRDefault="00816E66" w:rsidP="00FD03B1">
      <w:r>
        <w:t>3.4.3 Obecná ustanovení</w:t>
      </w:r>
    </w:p>
    <w:p w14:paraId="2EA893BA" w14:textId="0E17CB2C" w:rsidR="00FD03B1" w:rsidRDefault="00FD03B1" w:rsidP="00FD03B1">
      <w:r>
        <w:t>Připouští se použití alternativních zkušebních metodik, pokud jsou tyto schváleny.</w:t>
      </w:r>
    </w:p>
    <w:p w14:paraId="4793B593" w14:textId="77777777" w:rsidR="00FD03B1" w:rsidRDefault="00FD03B1" w:rsidP="00FD03B1">
      <w:r>
        <w:t>Dodavatel musí doložit výsledky provedené akreditovaným, resp. odborně způsobilým subjektem.</w:t>
      </w:r>
    </w:p>
    <w:p w14:paraId="0C7747EC" w14:textId="03FE2E16" w:rsidR="00816E66" w:rsidRDefault="00507CD3" w:rsidP="00816E66">
      <w:r>
        <w:t xml:space="preserve">Složení </w:t>
      </w:r>
      <w:proofErr w:type="spellStart"/>
      <w:r>
        <w:t>aditivačních</w:t>
      </w:r>
      <w:proofErr w:type="spellEnd"/>
      <w:r>
        <w:t xml:space="preserve"> směsí musí respektovat obecné požadavky dané </w:t>
      </w:r>
      <w:proofErr w:type="spellStart"/>
      <w:r>
        <w:t>Worldwide</w:t>
      </w:r>
      <w:proofErr w:type="spellEnd"/>
      <w:r>
        <w:t xml:space="preserve"> </w:t>
      </w:r>
      <w:proofErr w:type="spellStart"/>
      <w:r>
        <w:t>Fuel</w:t>
      </w:r>
      <w:proofErr w:type="spellEnd"/>
      <w:r>
        <w:t xml:space="preserve"> Charter 6th </w:t>
      </w:r>
      <w:proofErr w:type="spellStart"/>
      <w:r>
        <w:t>edition</w:t>
      </w:r>
      <w:proofErr w:type="spellEnd"/>
      <w:r>
        <w:t xml:space="preserve"> </w:t>
      </w:r>
      <w:proofErr w:type="spellStart"/>
      <w:r>
        <w:t>Gasoline</w:t>
      </w:r>
      <w:proofErr w:type="spellEnd"/>
      <w:r>
        <w:t xml:space="preserve"> and Diesel </w:t>
      </w:r>
      <w:proofErr w:type="spellStart"/>
      <w:r>
        <w:t>Fuel</w:t>
      </w:r>
      <w:proofErr w:type="spellEnd"/>
      <w:r>
        <w:t xml:space="preserve"> (2019), </w:t>
      </w:r>
      <w:r w:rsidR="00816E66" w:rsidRPr="00CF55E6">
        <w:t>tj. včetně dodržení omezení a podmínek vztahujících se k použití kovových aditiv</w:t>
      </w:r>
      <w:r w:rsidR="00CF55E6">
        <w:t>.</w:t>
      </w:r>
    </w:p>
    <w:p w14:paraId="5A14A2BF" w14:textId="7A05D429" w:rsidR="004872A2" w:rsidRDefault="00507CD3" w:rsidP="00507CD3">
      <w:r>
        <w:t xml:space="preserve">S ohledem na zachování obrátky skladových zásob musí být koncentrace aditiva taková, aby optimální dávkování bylo v rozmezí </w:t>
      </w:r>
      <w:proofErr w:type="gramStart"/>
      <w:r w:rsidR="0002779A">
        <w:t>50</w:t>
      </w:r>
      <w:r>
        <w:t xml:space="preserve"> – 1800</w:t>
      </w:r>
      <w:proofErr w:type="gramEnd"/>
      <w:r>
        <w:t xml:space="preserve"> </w:t>
      </w:r>
      <w:proofErr w:type="spellStart"/>
      <w:r>
        <w:t>ppm</w:t>
      </w:r>
      <w:proofErr w:type="spellEnd"/>
      <w:r>
        <w:t xml:space="preserve"> (objemových)</w:t>
      </w:r>
      <w:r w:rsidR="001B3090">
        <w:t>.</w:t>
      </w:r>
    </w:p>
    <w:p w14:paraId="0197F30D" w14:textId="77777777" w:rsidR="006729F6" w:rsidRDefault="006729F6" w:rsidP="006729F6">
      <w:pPr>
        <w:pStyle w:val="02-ODST-2"/>
        <w:tabs>
          <w:tab w:val="clear" w:pos="567"/>
          <w:tab w:val="clear" w:pos="1222"/>
          <w:tab w:val="num" w:pos="1080"/>
        </w:tabs>
        <w:ind w:hanging="709"/>
        <w:rPr>
          <w:rFonts w:cs="Arial"/>
          <w:lang w:eastAsia="en-US"/>
        </w:rPr>
      </w:pPr>
      <w:r>
        <w:rPr>
          <w:rFonts w:cs="Arial"/>
        </w:rPr>
        <w:t>Zohlednění zásad odpovědného zadávání:</w:t>
      </w:r>
    </w:p>
    <w:p w14:paraId="1DAE535D" w14:textId="6D60AD68" w:rsidR="006729F6" w:rsidRDefault="006729F6" w:rsidP="006729F6">
      <w:r>
        <w:rPr>
          <w:rFonts w:cs="Arial"/>
        </w:rPr>
        <w:t xml:space="preserve">S ohledem na povahu této zakázky neidentifikoval </w:t>
      </w:r>
      <w:r w:rsidR="009C43A7">
        <w:rPr>
          <w:rFonts w:cs="Arial"/>
        </w:rPr>
        <w:t>zada</w:t>
      </w:r>
      <w:r>
        <w:rPr>
          <w:rFonts w:cs="Arial"/>
        </w:rPr>
        <w:t>vatel témata odpovědného zadávání, která by byla v souladu s vymezeným účelem zakázky, jejím předmětem, zásadami přiměřenosti, rovného přístupu a zákazu diskriminace.</w:t>
      </w:r>
    </w:p>
    <w:p w14:paraId="39E7B538" w14:textId="77777777" w:rsidR="004E70D8" w:rsidRPr="006729F6" w:rsidRDefault="004E70D8" w:rsidP="004E70D8">
      <w:pPr>
        <w:pStyle w:val="Nadpis20"/>
        <w:keepLines w:val="0"/>
        <w:numPr>
          <w:ilvl w:val="1"/>
          <w:numId w:val="1"/>
        </w:numPr>
        <w:tabs>
          <w:tab w:val="num" w:pos="582"/>
        </w:tabs>
        <w:spacing w:before="240"/>
        <w:ind w:left="584" w:hanging="550"/>
        <w:rPr>
          <w:rFonts w:ascii="Arial" w:hAnsi="Arial" w:cs="Arial"/>
          <w:color w:val="auto"/>
          <w:sz w:val="20"/>
          <w:szCs w:val="20"/>
        </w:rPr>
      </w:pPr>
      <w:r w:rsidRPr="006729F6">
        <w:rPr>
          <w:rFonts w:ascii="Arial" w:hAnsi="Arial" w:cs="Arial"/>
          <w:color w:val="auto"/>
          <w:sz w:val="20"/>
          <w:szCs w:val="20"/>
        </w:rPr>
        <w:t>Požadavky na technickou dokumentaci</w:t>
      </w:r>
    </w:p>
    <w:p w14:paraId="39E7B539" w14:textId="77777777" w:rsidR="004E70D8" w:rsidRPr="00CA267C" w:rsidRDefault="004E70D8" w:rsidP="004E70D8">
      <w:pPr>
        <w:tabs>
          <w:tab w:val="num" w:pos="1364"/>
        </w:tabs>
      </w:pPr>
      <w:r w:rsidRPr="006729F6">
        <w:t xml:space="preserve">Součástí předmětu zakázky je závazek dodavatele dodat zadavateli, vyjma zboží uvedeného v bodu </w:t>
      </w:r>
      <w:r w:rsidR="006F0467" w:rsidRPr="006729F6">
        <w:t>2.1</w:t>
      </w:r>
      <w:r w:rsidRPr="006729F6">
        <w:t>. této zadávací dokumentace výše, rovněž</w:t>
      </w:r>
      <w:r w:rsidRPr="00CA267C">
        <w:t xml:space="preserve"> veškeré doklady vztahující se k</w:t>
      </w:r>
      <w:r>
        <w:t>e zboží</w:t>
      </w:r>
      <w:r w:rsidRPr="00CA267C">
        <w:t>.</w:t>
      </w:r>
    </w:p>
    <w:p w14:paraId="39E7B53A" w14:textId="05D6D54E" w:rsidR="004E70D8" w:rsidRDefault="004E70D8" w:rsidP="004E70D8">
      <w:pPr>
        <w:tabs>
          <w:tab w:val="num" w:pos="1364"/>
        </w:tabs>
      </w:pPr>
      <w:r w:rsidRPr="00CA267C">
        <w:t>Dodavatel zadavateli předá společně s</w:t>
      </w:r>
      <w:r>
        <w:t xml:space="preserve"> první dodávkou </w:t>
      </w:r>
      <w:r w:rsidR="003D45F8">
        <w:t>zboží a</w:t>
      </w:r>
      <w:r w:rsidR="00DD1595">
        <w:t xml:space="preserve"> při </w:t>
      </w:r>
      <w:r w:rsidR="00575742">
        <w:t xml:space="preserve">každé změně </w:t>
      </w:r>
      <w:r w:rsidR="002C4736">
        <w:t xml:space="preserve">receptury, která zásadně ovlivní složení aditiva </w:t>
      </w:r>
      <w:r>
        <w:t xml:space="preserve">uvedeného v bodu </w:t>
      </w:r>
      <w:r w:rsidR="006F0467">
        <w:t>2.1</w:t>
      </w:r>
      <w:r>
        <w:t xml:space="preserve"> této zadávací dokumentace pro</w:t>
      </w:r>
      <w:r w:rsidR="00F86F60">
        <w:t xml:space="preserve">vedenou při realizaci předmětu </w:t>
      </w:r>
      <w:r>
        <w:t>zakázky</w:t>
      </w:r>
      <w:r w:rsidRPr="00CA267C">
        <w:t xml:space="preserve"> zejména: </w:t>
      </w:r>
    </w:p>
    <w:p w14:paraId="39E7B53B" w14:textId="6387F4AD" w:rsidR="004E70D8" w:rsidRDefault="004E70D8" w:rsidP="00A1394A">
      <w:pPr>
        <w:pStyle w:val="Odstavecseseznamem"/>
        <w:numPr>
          <w:ilvl w:val="0"/>
          <w:numId w:val="17"/>
        </w:numPr>
      </w:pPr>
      <w:r w:rsidRPr="0003451F">
        <w:lastRenderedPageBreak/>
        <w:t xml:space="preserve">Bezpečnostní </w:t>
      </w:r>
      <w:r w:rsidR="003D45F8" w:rsidRPr="0003451F">
        <w:t>listy</w:t>
      </w:r>
      <w:r w:rsidR="003D45F8">
        <w:t xml:space="preserve"> – dodavatel</w:t>
      </w:r>
      <w:r w:rsidR="00702B4F" w:rsidRPr="0003451F">
        <w:t xml:space="preserve"> </w:t>
      </w:r>
      <w:r w:rsidRPr="0003451F">
        <w:t xml:space="preserve">je povinen dodat a trvale aktualizovat bezpečnostní list produktu </w:t>
      </w:r>
      <w:proofErr w:type="spellStart"/>
      <w:r w:rsidR="001B34A5">
        <w:t>aditivační</w:t>
      </w:r>
      <w:proofErr w:type="spellEnd"/>
      <w:r w:rsidR="001B34A5">
        <w:t xml:space="preserve"> směsi</w:t>
      </w:r>
      <w:r w:rsidR="003D45F8">
        <w:t>.</w:t>
      </w:r>
      <w:r w:rsidRPr="0003451F">
        <w:t xml:space="preserve"> </w:t>
      </w:r>
    </w:p>
    <w:p w14:paraId="39E7B53C" w14:textId="24668811" w:rsidR="004E70D8" w:rsidRDefault="004E70D8" w:rsidP="00A1394A">
      <w:pPr>
        <w:pStyle w:val="Odstavecseseznamem"/>
        <w:numPr>
          <w:ilvl w:val="0"/>
          <w:numId w:val="17"/>
        </w:numPr>
      </w:pPr>
      <w:r>
        <w:t>A</w:t>
      </w:r>
      <w:r w:rsidRPr="00EE08A3">
        <w:t>testy, certifikáty a osvědčení o jakosti</w:t>
      </w:r>
      <w:r w:rsidR="0008031F">
        <w:t>.</w:t>
      </w:r>
    </w:p>
    <w:p w14:paraId="0C7EC7E0" w14:textId="640A8886" w:rsidR="00721EB6" w:rsidRDefault="00721EB6" w:rsidP="00A1394A">
      <w:pPr>
        <w:pStyle w:val="Odstavecseseznamem"/>
        <w:numPr>
          <w:ilvl w:val="0"/>
          <w:numId w:val="17"/>
        </w:numPr>
      </w:pPr>
      <w:r>
        <w:t xml:space="preserve">Složení </w:t>
      </w:r>
      <w:proofErr w:type="spellStart"/>
      <w:r>
        <w:t>aditivační</w:t>
      </w:r>
      <w:proofErr w:type="spellEnd"/>
      <w:r>
        <w:t xml:space="preserve"> směsi</w:t>
      </w:r>
    </w:p>
    <w:p w14:paraId="39E7B53D" w14:textId="2EF2CCFF" w:rsidR="004E70D8" w:rsidRPr="00AB0762" w:rsidRDefault="004E70D8" w:rsidP="004E70D8">
      <w:pPr>
        <w:pStyle w:val="05-ODST-3"/>
        <w:numPr>
          <w:ilvl w:val="0"/>
          <w:numId w:val="0"/>
        </w:numPr>
        <w:rPr>
          <w:rFonts w:cs="Arial"/>
        </w:rPr>
      </w:pPr>
      <w:r>
        <w:rPr>
          <w:rFonts w:cs="Arial"/>
        </w:rPr>
        <w:t xml:space="preserve">Dodavatel dále </w:t>
      </w:r>
      <w:r w:rsidR="003D45F8">
        <w:rPr>
          <w:rFonts w:cs="Arial"/>
        </w:rPr>
        <w:t>zadavateli,</w:t>
      </w:r>
      <w:r>
        <w:rPr>
          <w:rFonts w:cs="Arial"/>
        </w:rPr>
        <w:t xml:space="preserve"> </w:t>
      </w:r>
      <w:r w:rsidR="00B13804">
        <w:rPr>
          <w:rFonts w:cs="Arial"/>
        </w:rPr>
        <w:t>resp.</w:t>
      </w:r>
      <w:r w:rsidR="003D45F8">
        <w:rPr>
          <w:rFonts w:cs="Arial"/>
        </w:rPr>
        <w:t xml:space="preserve"> </w:t>
      </w:r>
      <w:r w:rsidR="00B13804">
        <w:rPr>
          <w:rFonts w:cs="Arial"/>
        </w:rPr>
        <w:t xml:space="preserve">jeho zástupci na </w:t>
      </w:r>
      <w:r w:rsidR="00F92AEF">
        <w:rPr>
          <w:rFonts w:cs="Arial"/>
        </w:rPr>
        <w:t>skladech</w:t>
      </w:r>
      <w:r w:rsidR="00B13804">
        <w:rPr>
          <w:rFonts w:cs="Arial"/>
        </w:rPr>
        <w:t xml:space="preserve"> </w:t>
      </w:r>
      <w:r>
        <w:rPr>
          <w:rFonts w:cs="Arial"/>
        </w:rPr>
        <w:t>předá</w:t>
      </w:r>
      <w:r w:rsidRPr="00AB0762">
        <w:rPr>
          <w:rFonts w:cs="Arial"/>
        </w:rPr>
        <w:t xml:space="preserve"> vždy</w:t>
      </w:r>
      <w:r>
        <w:rPr>
          <w:rFonts w:cs="Arial"/>
        </w:rPr>
        <w:t xml:space="preserve"> při každé dodávce </w:t>
      </w:r>
      <w:r>
        <w:t xml:space="preserve">zboží uvedeného v bodu </w:t>
      </w:r>
      <w:r w:rsidR="00990547">
        <w:t>2.1</w:t>
      </w:r>
      <w:r>
        <w:t xml:space="preserve"> této zadávací dokumentace provedené při realizaci předmětu zakázky</w:t>
      </w:r>
      <w:r>
        <w:rPr>
          <w:rFonts w:cs="Arial"/>
        </w:rPr>
        <w:t>,</w:t>
      </w:r>
      <w:r w:rsidRPr="00AB0762">
        <w:rPr>
          <w:rFonts w:cs="Arial"/>
        </w:rPr>
        <w:t xml:space="preserve"> zejména následující dokumentaci:</w:t>
      </w:r>
    </w:p>
    <w:p w14:paraId="39E7B53E" w14:textId="1ED0EECD" w:rsidR="00252D06" w:rsidRDefault="001A3EA7" w:rsidP="00A1394A">
      <w:pPr>
        <w:pStyle w:val="05-ODST-3"/>
        <w:numPr>
          <w:ilvl w:val="0"/>
          <w:numId w:val="16"/>
        </w:numPr>
      </w:pPr>
      <w:r>
        <w:t>dodací</w:t>
      </w:r>
      <w:r w:rsidR="00252D06" w:rsidRPr="008B5DF7">
        <w:t xml:space="preserve"> </w:t>
      </w:r>
      <w:r w:rsidR="003942CD">
        <w:t>list</w:t>
      </w:r>
      <w:r w:rsidR="00252D06" w:rsidRPr="008B5DF7">
        <w:t xml:space="preserve"> ověřu</w:t>
      </w:r>
      <w:r w:rsidR="00252D06">
        <w:t xml:space="preserve">jící množství </w:t>
      </w:r>
      <w:r w:rsidR="00F32D26">
        <w:t>dodané směsi zadavateli</w:t>
      </w:r>
      <w:r w:rsidR="00252D06">
        <w:t xml:space="preserve">. </w:t>
      </w:r>
      <w:r w:rsidR="00F92AEF">
        <w:t xml:space="preserve">Přepravní doklady CMR, celní doklad ARC, Atest, přepravní doklad pro přepravu nebezpečných věcí. Dodací list </w:t>
      </w:r>
      <w:r w:rsidR="007E11F9">
        <w:t>a</w:t>
      </w:r>
      <w:r w:rsidR="006B6AFA">
        <w:t xml:space="preserve"> </w:t>
      </w:r>
      <w:r w:rsidR="00AB34F0">
        <w:t xml:space="preserve">přepravní doklad </w:t>
      </w:r>
      <w:r w:rsidR="00F92AEF">
        <w:t>CMR podepíše zástupce zadavatele</w:t>
      </w:r>
      <w:r w:rsidR="004B2457">
        <w:t>.</w:t>
      </w:r>
    </w:p>
    <w:p w14:paraId="39E7B541" w14:textId="77777777" w:rsidR="00D85754" w:rsidRDefault="00D85754" w:rsidP="002B611C">
      <w:pPr>
        <w:pStyle w:val="01-L"/>
      </w:pPr>
      <w:r w:rsidRPr="00E24BC2">
        <w:t>Obchodní podmínky včetně platebních</w:t>
      </w:r>
    </w:p>
    <w:p w14:paraId="39E7B542" w14:textId="77777777" w:rsidR="00D85754" w:rsidRPr="002B611C" w:rsidRDefault="00D85754" w:rsidP="004B4620">
      <w:pPr>
        <w:pStyle w:val="02-ODST-2"/>
        <w:ind w:hanging="709"/>
        <w:rPr>
          <w:b/>
        </w:rPr>
      </w:pPr>
      <w:r>
        <w:t xml:space="preserve"> </w:t>
      </w:r>
      <w:r w:rsidRPr="002B611C">
        <w:rPr>
          <w:b/>
        </w:rPr>
        <w:t>Smluvní podmínky</w:t>
      </w:r>
    </w:p>
    <w:p w14:paraId="39E7B543" w14:textId="77777777" w:rsidR="0016307E" w:rsidRPr="00C47D97" w:rsidRDefault="0016307E" w:rsidP="002B611C">
      <w:pPr>
        <w:ind w:left="142"/>
      </w:pPr>
      <w:r>
        <w:t xml:space="preserve">Obchodní podmínky jsou stanoveny formou </w:t>
      </w:r>
      <w:r w:rsidRPr="00C47D97">
        <w:t xml:space="preserve">textu </w:t>
      </w:r>
      <w:r w:rsidR="005A1BC4" w:rsidRPr="00C47D97">
        <w:t xml:space="preserve">rámcové </w:t>
      </w:r>
      <w:r w:rsidR="00343388" w:rsidRPr="00C47D97">
        <w:t>dohody</w:t>
      </w:r>
      <w:r w:rsidRPr="00C47D97">
        <w:t>, která je přílohou č. 2 této zadávací dokume</w:t>
      </w:r>
      <w:r w:rsidR="007E6261" w:rsidRPr="00C47D97">
        <w:t xml:space="preserve">ntace. </w:t>
      </w:r>
    </w:p>
    <w:p w14:paraId="39E7B544" w14:textId="77777777" w:rsidR="0016307E" w:rsidRPr="00C47D97" w:rsidRDefault="0016307E" w:rsidP="002B611C">
      <w:pPr>
        <w:ind w:left="142"/>
        <w:rPr>
          <w:rFonts w:cs="Arial"/>
        </w:rPr>
      </w:pPr>
      <w:r w:rsidRPr="00C47D97">
        <w:rPr>
          <w:rFonts w:cs="Arial"/>
        </w:rPr>
        <w:t>Dodavatel není oprávněn podmínit nebo jakkoliv vyloučit jakoukoliv podmínku obsaženou v příloze</w:t>
      </w:r>
      <w:r w:rsidR="00E46AA2" w:rsidRPr="00C47D97">
        <w:rPr>
          <w:rFonts w:cs="Arial"/>
        </w:rPr>
        <w:t xml:space="preserve"> č</w:t>
      </w:r>
      <w:r w:rsidRPr="00C47D97">
        <w:rPr>
          <w:rFonts w:cs="Arial"/>
        </w:rPr>
        <w:t>. 2 této zadávací dokumentace. Podmínění, odchýlení se od nebo vyloučení jakékoliv podmínky uvedené v příloze č. 2 této zadávací dokumentace předložené účastníkem zadávacího řízení v nabídce, znamená nesplnění zadávacích podmínek účastníkem zadávacího řízení a takový účastník může být ze zadávacího řízení zadavatelem vyloučen.</w:t>
      </w:r>
    </w:p>
    <w:p w14:paraId="39E7B545" w14:textId="77777777" w:rsidR="0016307E" w:rsidRPr="00C47D97" w:rsidRDefault="0016307E" w:rsidP="002B611C">
      <w:pPr>
        <w:ind w:left="142"/>
        <w:rPr>
          <w:rFonts w:cs="Arial"/>
        </w:rPr>
      </w:pPr>
      <w:r w:rsidRPr="00C47D97">
        <w:rPr>
          <w:rFonts w:cs="Arial"/>
        </w:rPr>
        <w:t xml:space="preserve">Obdobně bude zadavatel postupovat v případě, že dojde k uvedení obchodní podmínky v jiné veličině či </w:t>
      </w:r>
      <w:proofErr w:type="gramStart"/>
      <w:r w:rsidRPr="00C47D97">
        <w:rPr>
          <w:rFonts w:cs="Arial"/>
        </w:rPr>
        <w:t>formě</w:t>
      </w:r>
      <w:proofErr w:type="gramEnd"/>
      <w:r w:rsidRPr="00C47D97">
        <w:rPr>
          <w:rFonts w:cs="Arial"/>
        </w:rPr>
        <w:t xml:space="preserve"> než zadavatel požaduje.</w:t>
      </w:r>
    </w:p>
    <w:p w14:paraId="39E7B546" w14:textId="77777777" w:rsidR="00BF6A0B" w:rsidRPr="00C47D97" w:rsidRDefault="00BF6A0B" w:rsidP="004B4620">
      <w:pPr>
        <w:pStyle w:val="02-ODST-2"/>
        <w:ind w:hanging="709"/>
        <w:rPr>
          <w:b/>
        </w:rPr>
      </w:pPr>
      <w:r w:rsidRPr="00C47D97">
        <w:rPr>
          <w:b/>
        </w:rPr>
        <w:t>Platební podmínky</w:t>
      </w:r>
    </w:p>
    <w:p w14:paraId="39E7B547" w14:textId="77777777" w:rsidR="00AF4A6B" w:rsidRDefault="00AF4A6B" w:rsidP="00400138">
      <w:pPr>
        <w:ind w:left="142"/>
      </w:pPr>
      <w:r w:rsidRPr="00C47D97">
        <w:t>Platební a fakturační podmínky zadavatele jsou uvedeny rovněž v příloze č. 2 této zadávací dokumentace.</w:t>
      </w:r>
    </w:p>
    <w:p w14:paraId="39E7B548" w14:textId="77777777" w:rsidR="00072807" w:rsidRPr="00277C40" w:rsidRDefault="00072807" w:rsidP="004B4620">
      <w:pPr>
        <w:pStyle w:val="02-ODST-2"/>
        <w:ind w:hanging="709"/>
        <w:rPr>
          <w:b/>
          <w:sz w:val="22"/>
          <w:szCs w:val="22"/>
        </w:rPr>
      </w:pPr>
      <w:r>
        <w:rPr>
          <w:b/>
          <w:sz w:val="22"/>
          <w:szCs w:val="22"/>
        </w:rPr>
        <w:t>Registr</w:t>
      </w:r>
    </w:p>
    <w:p w14:paraId="39E7B549" w14:textId="23218F3E" w:rsidR="00072807" w:rsidRDefault="00072807" w:rsidP="00A1394A">
      <w:pPr>
        <w:pStyle w:val="05-ODST-3"/>
        <w:numPr>
          <w:ilvl w:val="2"/>
          <w:numId w:val="21"/>
        </w:numPr>
        <w:ind w:left="1134" w:hanging="567"/>
      </w:pPr>
      <w:r>
        <w:t>Při provádění díla je d</w:t>
      </w:r>
      <w:r w:rsidRPr="002208A7">
        <w:t>odavatel povinen dodržovat</w:t>
      </w:r>
      <w:r>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w:t>
      </w:r>
      <w:r w:rsidRPr="00246FD4">
        <w:rPr>
          <w:rFonts w:cs="Arial"/>
        </w:rPr>
        <w:t xml:space="preserve">dále jen </w:t>
      </w:r>
      <w:r>
        <w:rPr>
          <w:rFonts w:cs="Arial"/>
        </w:rPr>
        <w:t>„</w:t>
      </w:r>
      <w:r w:rsidRPr="00246FD4">
        <w:rPr>
          <w:rFonts w:cs="Arial"/>
        </w:rPr>
        <w:t>Registr</w:t>
      </w:r>
      <w:r>
        <w:rPr>
          <w:rFonts w:cs="Arial"/>
        </w:rPr>
        <w:t>“)</w:t>
      </w:r>
      <w:r>
        <w:t xml:space="preserve">. </w:t>
      </w:r>
    </w:p>
    <w:p w14:paraId="39E7B54A" w14:textId="77777777" w:rsidR="00072807" w:rsidRDefault="00072807" w:rsidP="00A1394A">
      <w:pPr>
        <w:pStyle w:val="05-ODST-3"/>
        <w:numPr>
          <w:ilvl w:val="2"/>
          <w:numId w:val="21"/>
        </w:numPr>
        <w:ind w:left="1134" w:hanging="567"/>
      </w:pPr>
      <w:r w:rsidRPr="00683A3F">
        <w:t>Dodavatel se zavazuje zajistit, že personál dodavatele</w:t>
      </w:r>
      <w:r>
        <w:t xml:space="preserve"> i subdodavatele </w:t>
      </w:r>
      <w:r w:rsidRPr="00683A3F">
        <w:t>budou dodržovat a plnit povinnosti stanovené v Registru. Registr je uveřejněn na internetových stránkách</w:t>
      </w:r>
      <w:r>
        <w:t xml:space="preserve"> </w:t>
      </w:r>
      <w:hyperlink r:id="rId11" w:history="1">
        <w:r w:rsidRPr="00246FD4">
          <w:rPr>
            <w:rStyle w:val="Hypertextovodkaz"/>
            <w:rFonts w:eastAsiaTheme="majorEastAsia" w:cs="Arial"/>
          </w:rPr>
          <w:t>https://www.ceproas.cz/public/files/userfiles/dokumenty/Registr_bezpecnostnich_pozadavku_2020-02-01.pdf</w:t>
        </w:r>
      </w:hyperlink>
      <w:r>
        <w:t>.</w:t>
      </w:r>
    </w:p>
    <w:p w14:paraId="39E7B54B" w14:textId="02DAA511" w:rsidR="00072807" w:rsidRPr="00C059F6" w:rsidRDefault="00072807" w:rsidP="00A1394A">
      <w:pPr>
        <w:pStyle w:val="05-ODST-3"/>
        <w:numPr>
          <w:ilvl w:val="2"/>
          <w:numId w:val="21"/>
        </w:numPr>
        <w:ind w:left="1134" w:hanging="567"/>
      </w:pPr>
      <w:r w:rsidRPr="00FC189D">
        <w:t>Dodavatel podpisem</w:t>
      </w:r>
      <w:r>
        <w:t xml:space="preserve"> </w:t>
      </w:r>
      <w:r w:rsidR="003C46D2">
        <w:t>rámcové dohody</w:t>
      </w:r>
      <w:r w:rsidRPr="00FC189D">
        <w:t xml:space="preserve"> potvrzuje, že se s uvedenými povinnostmi Registru seznámil. Zadavatel je oprávněn přehodnocovat rizika a vyžadovat změny a úpravy bezpečnostních požadavků. Pokud </w:t>
      </w:r>
      <w:r>
        <w:t xml:space="preserve">při plnění </w:t>
      </w:r>
      <w:r w:rsidR="00BC2ABE">
        <w:t>rámcové dohody</w:t>
      </w:r>
      <w:r>
        <w:t xml:space="preserve">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39E7B54C" w14:textId="77777777" w:rsidR="00914D99" w:rsidRDefault="00072807" w:rsidP="00E135A4">
      <w:pPr>
        <w:ind w:left="142"/>
      </w:pPr>
      <w:r w:rsidRPr="00FA7327">
        <w:t>V případě porušení povinností stanovených v Registru je zadavatel oprávněn ukládat dodavateli nápravná opatření, včetně přerušení prací, a udělit sankce stanovené v</w:t>
      </w:r>
      <w:r>
        <w:t> </w:t>
      </w:r>
      <w:r w:rsidRPr="00FA7327">
        <w:t>Registr</w:t>
      </w:r>
      <w:r>
        <w:t>u.</w:t>
      </w:r>
    </w:p>
    <w:p w14:paraId="39E7B54D" w14:textId="77777777" w:rsidR="00E135A4" w:rsidRDefault="00E135A4" w:rsidP="00E135A4">
      <w:pPr>
        <w:ind w:left="142"/>
      </w:pPr>
    </w:p>
    <w:p w14:paraId="39E7B54E" w14:textId="77777777" w:rsidR="00237612" w:rsidRPr="00497441" w:rsidRDefault="00237612" w:rsidP="00914D99">
      <w:pPr>
        <w:pStyle w:val="01-L"/>
        <w:spacing w:before="0"/>
        <w:rPr>
          <w:color w:val="FF0000"/>
        </w:rPr>
      </w:pPr>
      <w:r w:rsidRPr="00497441">
        <w:rPr>
          <w:color w:val="FF0000"/>
        </w:rPr>
        <w:t>Způsob zpracování nabídkové ceny</w:t>
      </w:r>
      <w:bookmarkStart w:id="9" w:name="_Toc319659903"/>
      <w:bookmarkStart w:id="10" w:name="_Toc319659979"/>
      <w:bookmarkStart w:id="11" w:name="_Toc319671444"/>
      <w:bookmarkStart w:id="12" w:name="_Toc319659904"/>
      <w:bookmarkStart w:id="13" w:name="_Toc319659980"/>
      <w:bookmarkStart w:id="14" w:name="_Toc319671445"/>
      <w:bookmarkStart w:id="15" w:name="_Toc319659905"/>
      <w:bookmarkStart w:id="16" w:name="_Toc319659981"/>
      <w:bookmarkStart w:id="17" w:name="_Toc319671446"/>
      <w:bookmarkStart w:id="18" w:name="_Toc319659906"/>
      <w:bookmarkStart w:id="19" w:name="_Toc319659982"/>
      <w:bookmarkStart w:id="20" w:name="_Toc319671447"/>
      <w:bookmarkStart w:id="21" w:name="_Toc319659907"/>
      <w:bookmarkStart w:id="22" w:name="_Toc319659983"/>
      <w:bookmarkStart w:id="23" w:name="_Toc319671448"/>
      <w:bookmarkStart w:id="24" w:name="_Toc319659908"/>
      <w:bookmarkStart w:id="25" w:name="_Toc319659984"/>
      <w:bookmarkStart w:id="26" w:name="_Toc319671449"/>
      <w:bookmarkStart w:id="27" w:name="_Toc319659909"/>
      <w:bookmarkStart w:id="28" w:name="_Toc319659985"/>
      <w:bookmarkStart w:id="29" w:name="_Toc319671450"/>
      <w:bookmarkStart w:id="30" w:name="_Toc319659910"/>
      <w:bookmarkStart w:id="31" w:name="_Toc319659986"/>
      <w:bookmarkStart w:id="32" w:name="_Toc319671451"/>
      <w:bookmarkStart w:id="33" w:name="_Toc319659913"/>
      <w:bookmarkStart w:id="34" w:name="_Toc319659989"/>
      <w:bookmarkStart w:id="35" w:name="_Toc319671454"/>
      <w:bookmarkStart w:id="36" w:name="_Toc319659914"/>
      <w:bookmarkStart w:id="37" w:name="_Toc319659990"/>
      <w:bookmarkStart w:id="38" w:name="_Toc319671455"/>
      <w:bookmarkStart w:id="39" w:name="_Toc31967145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65DC7540" w14:textId="7A5089F0" w:rsidR="00715598" w:rsidRPr="0020011A" w:rsidRDefault="00715598" w:rsidP="00BF3732">
      <w:pPr>
        <w:pStyle w:val="02-ODST-2"/>
        <w:tabs>
          <w:tab w:val="clear" w:pos="567"/>
        </w:tabs>
        <w:rPr>
          <w:color w:val="FF0000"/>
        </w:rPr>
      </w:pPr>
      <w:r w:rsidRPr="0020011A">
        <w:rPr>
          <w:color w:val="FF0000"/>
        </w:rPr>
        <w:t xml:space="preserve">Dodavatelé stanoví nabídkovou cenu pro toto zadávací řízení tak, že </w:t>
      </w:r>
      <w:r w:rsidRPr="0020011A">
        <w:rPr>
          <w:b/>
          <w:bCs/>
          <w:color w:val="FF0000"/>
          <w:u w:val="single"/>
        </w:rPr>
        <w:t>vyplní cenu za 1 litr benzínových aditiv a 1 litr naftových aditiv v korunách českých (Kč) bez daně z přidané hodnoty (DPH)</w:t>
      </w:r>
      <w:r w:rsidRPr="0020011A">
        <w:rPr>
          <w:b/>
          <w:bCs/>
          <w:color w:val="FF0000"/>
        </w:rPr>
        <w:t xml:space="preserve"> a dávkování aditiva v </w:t>
      </w:r>
      <w:proofErr w:type="spellStart"/>
      <w:r w:rsidRPr="0020011A">
        <w:rPr>
          <w:b/>
          <w:bCs/>
          <w:color w:val="FF0000"/>
        </w:rPr>
        <w:t>ppm</w:t>
      </w:r>
      <w:proofErr w:type="spellEnd"/>
      <w:r w:rsidRPr="0020011A">
        <w:rPr>
          <w:b/>
          <w:bCs/>
          <w:color w:val="FF0000"/>
        </w:rPr>
        <w:t xml:space="preserve"> </w:t>
      </w:r>
      <w:r w:rsidRPr="0020011A">
        <w:rPr>
          <w:color w:val="FF0000"/>
        </w:rPr>
        <w:t>požadované zadavatelem v členění podle níže uvedené tabulky</w:t>
      </w:r>
      <w:r w:rsidR="0020011A" w:rsidRPr="0020011A">
        <w:rPr>
          <w:color w:val="FF0000"/>
        </w:rPr>
        <w:t>.</w:t>
      </w:r>
    </w:p>
    <w:p w14:paraId="39E7B550" w14:textId="3F1B8738" w:rsidR="00D349E3" w:rsidRPr="001523E2" w:rsidRDefault="00315AE8" w:rsidP="00D349E3">
      <w:pPr>
        <w:pStyle w:val="02-ODST-2"/>
        <w:numPr>
          <w:ilvl w:val="0"/>
          <w:numId w:val="0"/>
        </w:numPr>
        <w:tabs>
          <w:tab w:val="clear" w:pos="567"/>
        </w:tabs>
        <w:ind w:left="709"/>
        <w:rPr>
          <w:color w:val="FF0000"/>
        </w:rPr>
      </w:pPr>
      <w:r w:rsidRPr="001523E2">
        <w:rPr>
          <w:color w:val="FF0000"/>
        </w:rPr>
        <w:lastRenderedPageBreak/>
        <w:t>Tabulka – Nabídkové ceny</w:t>
      </w:r>
    </w:p>
    <w:tbl>
      <w:tblPr>
        <w:tblStyle w:val="Mkatabulky"/>
        <w:tblW w:w="0" w:type="auto"/>
        <w:tblInd w:w="709" w:type="dxa"/>
        <w:tblLook w:val="04A0" w:firstRow="1" w:lastRow="0" w:firstColumn="1" w:lastColumn="0" w:noHBand="0" w:noVBand="1"/>
      </w:tblPr>
      <w:tblGrid>
        <w:gridCol w:w="2547"/>
        <w:gridCol w:w="2835"/>
        <w:gridCol w:w="2828"/>
      </w:tblGrid>
      <w:tr w:rsidR="001523E2" w:rsidRPr="001523E2" w14:paraId="39E7B553" w14:textId="4EF86AA4" w:rsidTr="001A1CF2">
        <w:tc>
          <w:tcPr>
            <w:tcW w:w="2547" w:type="dxa"/>
          </w:tcPr>
          <w:p w14:paraId="39E7B551" w14:textId="77777777" w:rsidR="00951851" w:rsidRPr="001523E2" w:rsidRDefault="00951851" w:rsidP="00D349E3">
            <w:pPr>
              <w:pStyle w:val="02-ODST-2"/>
              <w:numPr>
                <w:ilvl w:val="0"/>
                <w:numId w:val="0"/>
              </w:numPr>
              <w:tabs>
                <w:tab w:val="clear" w:pos="567"/>
              </w:tabs>
              <w:rPr>
                <w:color w:val="FF0000"/>
              </w:rPr>
            </w:pPr>
          </w:p>
        </w:tc>
        <w:tc>
          <w:tcPr>
            <w:tcW w:w="2835" w:type="dxa"/>
          </w:tcPr>
          <w:p w14:paraId="39E7B552" w14:textId="77777777" w:rsidR="00951851" w:rsidRPr="001523E2" w:rsidRDefault="00951851" w:rsidP="00D349E3">
            <w:pPr>
              <w:pStyle w:val="02-ODST-2"/>
              <w:numPr>
                <w:ilvl w:val="0"/>
                <w:numId w:val="0"/>
              </w:numPr>
              <w:tabs>
                <w:tab w:val="clear" w:pos="567"/>
              </w:tabs>
              <w:rPr>
                <w:i/>
                <w:color w:val="FF0000"/>
              </w:rPr>
            </w:pPr>
            <w:r w:rsidRPr="001523E2">
              <w:rPr>
                <w:i/>
                <w:color w:val="FF0000"/>
              </w:rPr>
              <w:t>V Kč bez DPH</w:t>
            </w:r>
          </w:p>
        </w:tc>
        <w:tc>
          <w:tcPr>
            <w:tcW w:w="2828" w:type="dxa"/>
          </w:tcPr>
          <w:p w14:paraId="2B1FFDCE" w14:textId="1BFF03CC" w:rsidR="00951851" w:rsidRPr="001523E2" w:rsidRDefault="00570076" w:rsidP="00D349E3">
            <w:pPr>
              <w:pStyle w:val="02-ODST-2"/>
              <w:numPr>
                <w:ilvl w:val="0"/>
                <w:numId w:val="0"/>
              </w:numPr>
              <w:tabs>
                <w:tab w:val="clear" w:pos="567"/>
              </w:tabs>
              <w:rPr>
                <w:i/>
                <w:color w:val="FF0000"/>
              </w:rPr>
            </w:pPr>
            <w:r w:rsidRPr="001523E2">
              <w:rPr>
                <w:i/>
                <w:color w:val="FF0000"/>
              </w:rPr>
              <w:t xml:space="preserve">Dávkování aditiva v </w:t>
            </w:r>
            <w:proofErr w:type="spellStart"/>
            <w:r w:rsidRPr="001523E2">
              <w:rPr>
                <w:i/>
                <w:color w:val="FF0000"/>
              </w:rPr>
              <w:t>ppm</w:t>
            </w:r>
            <w:proofErr w:type="spellEnd"/>
          </w:p>
        </w:tc>
      </w:tr>
      <w:tr w:rsidR="001523E2" w:rsidRPr="001523E2" w14:paraId="39E7B556" w14:textId="7345A79E" w:rsidTr="001A1CF2">
        <w:tc>
          <w:tcPr>
            <w:tcW w:w="2547" w:type="dxa"/>
          </w:tcPr>
          <w:p w14:paraId="39E7B554" w14:textId="245E730A" w:rsidR="00951851" w:rsidRPr="001523E2" w:rsidRDefault="00951851" w:rsidP="00D349E3">
            <w:pPr>
              <w:pStyle w:val="02-ODST-2"/>
              <w:numPr>
                <w:ilvl w:val="0"/>
                <w:numId w:val="0"/>
              </w:numPr>
              <w:tabs>
                <w:tab w:val="clear" w:pos="567"/>
              </w:tabs>
              <w:rPr>
                <w:color w:val="FF0000"/>
              </w:rPr>
            </w:pPr>
            <w:r w:rsidRPr="001523E2">
              <w:rPr>
                <w:rFonts w:cs="Arial"/>
                <w:color w:val="FF0000"/>
              </w:rPr>
              <w:t>nabídková cena za 1 litr benzínových aditiv</w:t>
            </w:r>
            <w:r w:rsidR="003425AE" w:rsidRPr="001523E2">
              <w:rPr>
                <w:rFonts w:cs="Arial"/>
                <w:color w:val="FF0000"/>
              </w:rPr>
              <w:t xml:space="preserve"> (BA</w:t>
            </w:r>
            <w:r w:rsidR="003C085E" w:rsidRPr="001523E2">
              <w:rPr>
                <w:rFonts w:cs="Arial"/>
                <w:color w:val="FF0000"/>
              </w:rPr>
              <w:t>)</w:t>
            </w:r>
          </w:p>
        </w:tc>
        <w:tc>
          <w:tcPr>
            <w:tcW w:w="2835" w:type="dxa"/>
          </w:tcPr>
          <w:p w14:paraId="39E7B555" w14:textId="61E00181" w:rsidR="00951851" w:rsidRPr="001523E2" w:rsidRDefault="001A1CF2" w:rsidP="00D349E3">
            <w:pPr>
              <w:pStyle w:val="02-ODST-2"/>
              <w:numPr>
                <w:ilvl w:val="0"/>
                <w:numId w:val="0"/>
              </w:numPr>
              <w:tabs>
                <w:tab w:val="clear" w:pos="567"/>
              </w:tabs>
              <w:rPr>
                <w:color w:val="FF0000"/>
              </w:rPr>
            </w:pPr>
            <w:r w:rsidRPr="00034712">
              <w:t>[</w:t>
            </w:r>
            <w:r w:rsidRPr="00034712">
              <w:rPr>
                <w:highlight w:val="yellow"/>
              </w:rPr>
              <w:t>bude doplněno dodavatelem</w:t>
            </w:r>
            <w:r w:rsidRPr="00034712">
              <w:t>]</w:t>
            </w:r>
          </w:p>
        </w:tc>
        <w:tc>
          <w:tcPr>
            <w:tcW w:w="2828" w:type="dxa"/>
          </w:tcPr>
          <w:p w14:paraId="523C58E6" w14:textId="69A6A63A"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r>
      <w:tr w:rsidR="001523E2" w:rsidRPr="001523E2" w14:paraId="14BFDB21" w14:textId="50F8F175" w:rsidTr="001A1CF2">
        <w:tc>
          <w:tcPr>
            <w:tcW w:w="2547" w:type="dxa"/>
          </w:tcPr>
          <w:p w14:paraId="7FCBF7C9" w14:textId="46D9BEAE" w:rsidR="00951851" w:rsidRPr="001523E2" w:rsidRDefault="00951851" w:rsidP="00D349E3">
            <w:pPr>
              <w:pStyle w:val="02-ODST-2"/>
              <w:numPr>
                <w:ilvl w:val="0"/>
                <w:numId w:val="0"/>
              </w:numPr>
              <w:tabs>
                <w:tab w:val="clear" w:pos="567"/>
              </w:tabs>
              <w:rPr>
                <w:rFonts w:cs="Arial"/>
                <w:color w:val="FF0000"/>
              </w:rPr>
            </w:pPr>
            <w:r w:rsidRPr="001523E2">
              <w:rPr>
                <w:rFonts w:cs="Arial"/>
                <w:color w:val="FF0000"/>
              </w:rPr>
              <w:t>nabídková cena za 1 litr naftových aditiv</w:t>
            </w:r>
            <w:r w:rsidR="003C085E" w:rsidRPr="001523E2">
              <w:rPr>
                <w:rFonts w:cs="Arial"/>
                <w:color w:val="FF0000"/>
              </w:rPr>
              <w:t xml:space="preserve"> (NA)</w:t>
            </w:r>
          </w:p>
        </w:tc>
        <w:tc>
          <w:tcPr>
            <w:tcW w:w="2835" w:type="dxa"/>
          </w:tcPr>
          <w:p w14:paraId="4EEDD2E1" w14:textId="3242AA8C"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c>
          <w:tcPr>
            <w:tcW w:w="2828" w:type="dxa"/>
          </w:tcPr>
          <w:p w14:paraId="795407D7" w14:textId="429585EA"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r>
    </w:tbl>
    <w:p w14:paraId="39E7B55F" w14:textId="49DBFC76" w:rsidR="00237612" w:rsidRPr="001523E2" w:rsidRDefault="001C6CE0" w:rsidP="00BF3732">
      <w:pPr>
        <w:pStyle w:val="02-ODST-2"/>
        <w:tabs>
          <w:tab w:val="clear" w:pos="567"/>
          <w:tab w:val="left" w:pos="709"/>
        </w:tabs>
        <w:rPr>
          <w:color w:val="FF0000"/>
        </w:rPr>
      </w:pPr>
      <w:r w:rsidRPr="001523E2">
        <w:rPr>
          <w:color w:val="FF0000"/>
        </w:rPr>
        <w:t>N</w:t>
      </w:r>
      <w:r w:rsidR="00237612" w:rsidRPr="001523E2">
        <w:rPr>
          <w:color w:val="FF0000"/>
        </w:rPr>
        <w:t>abídková cen</w:t>
      </w:r>
      <w:r w:rsidR="00A1680A" w:rsidRPr="001523E2">
        <w:rPr>
          <w:color w:val="FF0000"/>
        </w:rPr>
        <w:t xml:space="preserve">a </w:t>
      </w:r>
      <w:r w:rsidR="00237612" w:rsidRPr="001523E2">
        <w:rPr>
          <w:color w:val="FF0000"/>
        </w:rPr>
        <w:t>u</w:t>
      </w:r>
      <w:r w:rsidR="00A1680A" w:rsidRPr="001523E2">
        <w:rPr>
          <w:color w:val="FF0000"/>
        </w:rPr>
        <w:t>veden</w:t>
      </w:r>
      <w:r w:rsidR="00152BC5" w:rsidRPr="001523E2">
        <w:rPr>
          <w:color w:val="FF0000"/>
        </w:rPr>
        <w:t>á</w:t>
      </w:r>
      <w:r w:rsidR="00A1680A" w:rsidRPr="001523E2">
        <w:rPr>
          <w:color w:val="FF0000"/>
        </w:rPr>
        <w:t xml:space="preserve"> v nabídce dodavatele je</w:t>
      </w:r>
      <w:r w:rsidR="00237612" w:rsidRPr="001523E2">
        <w:rPr>
          <w:color w:val="FF0000"/>
        </w:rPr>
        <w:t xml:space="preserve"> pro dodavat</w:t>
      </w:r>
      <w:r w:rsidR="00EF4147" w:rsidRPr="001523E2">
        <w:rPr>
          <w:color w:val="FF0000"/>
        </w:rPr>
        <w:t>ele závazná</w:t>
      </w:r>
      <w:r w:rsidR="00A1680A" w:rsidRPr="001523E2">
        <w:rPr>
          <w:color w:val="FF0000"/>
        </w:rPr>
        <w:t>, musí být definována jako nejvýše přípustná</w:t>
      </w:r>
      <w:r w:rsidR="00237612" w:rsidRPr="001523E2">
        <w:rPr>
          <w:color w:val="FF0000"/>
        </w:rPr>
        <w:t xml:space="preserve">, se započtením veškerých nákladů, rizik, zisku apod. spojených s plněním celého rozsahu </w:t>
      </w:r>
      <w:r w:rsidR="00152BC5" w:rsidRPr="001523E2">
        <w:rPr>
          <w:color w:val="FF0000"/>
        </w:rPr>
        <w:t xml:space="preserve">zakázky/dílčí </w:t>
      </w:r>
      <w:r w:rsidR="00237612" w:rsidRPr="001523E2">
        <w:rPr>
          <w:color w:val="FF0000"/>
        </w:rPr>
        <w:t>zakázky, (včetně veškerých dalších nákladů např. dopravy</w:t>
      </w:r>
      <w:r w:rsidR="005F5EEC" w:rsidRPr="001523E2">
        <w:rPr>
          <w:color w:val="FF0000"/>
        </w:rPr>
        <w:t xml:space="preserve"> na místo určení</w:t>
      </w:r>
      <w:r w:rsidR="00237612" w:rsidRPr="001523E2">
        <w:rPr>
          <w:color w:val="FF0000"/>
        </w:rPr>
        <w:t>,</w:t>
      </w:r>
      <w:r w:rsidR="00CF6B36" w:rsidRPr="001523E2">
        <w:rPr>
          <w:color w:val="FF0000"/>
        </w:rPr>
        <w:t xml:space="preserve"> </w:t>
      </w:r>
      <w:r w:rsidR="008B683B" w:rsidRPr="001523E2">
        <w:rPr>
          <w:color w:val="FF0000"/>
        </w:rPr>
        <w:t>odvoz</w:t>
      </w:r>
      <w:r w:rsidR="00382D3B" w:rsidRPr="001523E2">
        <w:rPr>
          <w:color w:val="FF0000"/>
        </w:rPr>
        <w:t xml:space="preserve"> prázdných IBC kontejnerů</w:t>
      </w:r>
      <w:r w:rsidR="00CF6B36" w:rsidRPr="001523E2">
        <w:rPr>
          <w:color w:val="FF0000"/>
        </w:rPr>
        <w:t>,</w:t>
      </w:r>
      <w:r w:rsidR="00237612" w:rsidRPr="001523E2">
        <w:rPr>
          <w:color w:val="FF0000"/>
        </w:rPr>
        <w:t xml:space="preserve"> poplatků, režijních nákladů atd.).</w:t>
      </w:r>
    </w:p>
    <w:p w14:paraId="39E7B562" w14:textId="77777777" w:rsidR="00237612" w:rsidRPr="001523E2" w:rsidRDefault="00237612" w:rsidP="00611D54">
      <w:pPr>
        <w:pStyle w:val="01-L"/>
        <w:rPr>
          <w:color w:val="FF0000"/>
        </w:rPr>
      </w:pPr>
      <w:r w:rsidRPr="001523E2">
        <w:rPr>
          <w:color w:val="FF0000"/>
        </w:rPr>
        <w:t>Způsob hodnocení nabídek</w:t>
      </w:r>
    </w:p>
    <w:p w14:paraId="1A53E8E8" w14:textId="50351204" w:rsidR="00583110" w:rsidRPr="001523E2" w:rsidRDefault="00CE1C47" w:rsidP="003C410D">
      <w:pPr>
        <w:pStyle w:val="02-ODST-2"/>
        <w:tabs>
          <w:tab w:val="clear" w:pos="567"/>
        </w:tabs>
        <w:rPr>
          <w:b/>
          <w:color w:val="FF0000"/>
          <w:sz w:val="22"/>
          <w:szCs w:val="22"/>
        </w:rPr>
      </w:pPr>
      <w:r w:rsidRPr="001523E2">
        <w:rPr>
          <w:b/>
          <w:color w:val="FF0000"/>
          <w:sz w:val="22"/>
          <w:szCs w:val="22"/>
        </w:rPr>
        <w:t xml:space="preserve"> </w:t>
      </w:r>
      <w:r w:rsidR="00583110" w:rsidRPr="001523E2">
        <w:rPr>
          <w:b/>
          <w:color w:val="FF0000"/>
          <w:sz w:val="22"/>
          <w:szCs w:val="22"/>
        </w:rPr>
        <w:t>Zadavatel stanovil kritéria hodnocení následovně</w:t>
      </w:r>
    </w:p>
    <w:p w14:paraId="201ABB43" w14:textId="77777777" w:rsidR="00583110" w:rsidRPr="001523E2" w:rsidRDefault="00583110" w:rsidP="00583110">
      <w:pPr>
        <w:rPr>
          <w:rFonts w:cs="Arial"/>
          <w:color w:val="FF0000"/>
        </w:rPr>
      </w:pPr>
      <w:r w:rsidRPr="001523E2">
        <w:rPr>
          <w:rFonts w:cs="Arial"/>
          <w:color w:val="FF0000"/>
        </w:rPr>
        <w:t>Hodnotícím kritériem je ekonomická výhodnost nabídky. Dílčími hodnotícími kritérii jsou:</w:t>
      </w:r>
    </w:p>
    <w:p w14:paraId="3C8ECEE9" w14:textId="4D648D0F" w:rsidR="00583110" w:rsidRPr="001523E2" w:rsidRDefault="00583110" w:rsidP="00583110">
      <w:pPr>
        <w:numPr>
          <w:ilvl w:val="0"/>
          <w:numId w:val="32"/>
        </w:numPr>
        <w:ind w:left="714" w:hanging="357"/>
        <w:rPr>
          <w:rFonts w:cs="Arial"/>
          <w:color w:val="FF0000"/>
        </w:rPr>
      </w:pPr>
      <w:r w:rsidRPr="001A1CF2">
        <w:rPr>
          <w:rFonts w:cs="Arial"/>
          <w:b/>
          <w:bCs/>
          <w:color w:val="FF0000"/>
          <w:u w:val="single"/>
        </w:rPr>
        <w:t xml:space="preserve">Nabídková cena za 1 litr </w:t>
      </w:r>
      <w:r w:rsidR="00D55975" w:rsidRPr="001A1CF2">
        <w:rPr>
          <w:rFonts w:cs="Arial"/>
          <w:b/>
          <w:bCs/>
          <w:color w:val="FF0000"/>
          <w:u w:val="single"/>
        </w:rPr>
        <w:t>BA</w:t>
      </w:r>
      <w:r w:rsidRPr="001A1CF2">
        <w:rPr>
          <w:rFonts w:cs="Arial"/>
          <w:b/>
          <w:bCs/>
          <w:color w:val="FF0000"/>
          <w:u w:val="single"/>
        </w:rPr>
        <w:t xml:space="preserve"> bez DPH </w:t>
      </w:r>
      <w:r w:rsidR="00C9328F" w:rsidRPr="001A1CF2">
        <w:rPr>
          <w:rFonts w:cs="Arial"/>
          <w:b/>
          <w:bCs/>
          <w:color w:val="FF0000"/>
          <w:u w:val="single"/>
        </w:rPr>
        <w:t>x</w:t>
      </w:r>
      <w:r w:rsidR="00D55975" w:rsidRPr="001A1CF2">
        <w:rPr>
          <w:rFonts w:cs="Arial"/>
          <w:b/>
          <w:bCs/>
          <w:color w:val="FF0000"/>
          <w:u w:val="single"/>
        </w:rPr>
        <w:t xml:space="preserve"> (dávkování</w:t>
      </w:r>
      <w:r w:rsidR="00037DB5" w:rsidRPr="001A1CF2">
        <w:rPr>
          <w:rFonts w:cs="Arial"/>
          <w:b/>
          <w:bCs/>
          <w:color w:val="FF0000"/>
          <w:u w:val="single"/>
        </w:rPr>
        <w:t xml:space="preserve"> BA v </w:t>
      </w:r>
      <w:proofErr w:type="spellStart"/>
      <w:r w:rsidR="00037DB5" w:rsidRPr="001A1CF2">
        <w:rPr>
          <w:rFonts w:cs="Arial"/>
          <w:b/>
          <w:bCs/>
          <w:color w:val="FF0000"/>
          <w:u w:val="single"/>
        </w:rPr>
        <w:t>ppm</w:t>
      </w:r>
      <w:proofErr w:type="spellEnd"/>
      <w:r w:rsidR="00037DB5" w:rsidRPr="001A1CF2">
        <w:rPr>
          <w:rFonts w:cs="Arial"/>
          <w:b/>
          <w:bCs/>
          <w:color w:val="FF0000"/>
          <w:u w:val="single"/>
        </w:rPr>
        <w:t>/1000000</w:t>
      </w:r>
      <w:r w:rsidR="00037DB5" w:rsidRPr="001523E2">
        <w:rPr>
          <w:rFonts w:cs="Arial"/>
          <w:color w:val="FF0000"/>
          <w:u w:val="single"/>
        </w:rPr>
        <w:t>)</w:t>
      </w:r>
    </w:p>
    <w:p w14:paraId="4DA484C1" w14:textId="4B07586D" w:rsidR="00583110" w:rsidRPr="001A1CF2" w:rsidRDefault="00583110" w:rsidP="00583110">
      <w:pPr>
        <w:numPr>
          <w:ilvl w:val="0"/>
          <w:numId w:val="32"/>
        </w:numPr>
        <w:ind w:left="714" w:hanging="357"/>
        <w:rPr>
          <w:rFonts w:cs="Arial"/>
          <w:b/>
          <w:bCs/>
          <w:color w:val="FF0000"/>
        </w:rPr>
      </w:pPr>
      <w:r w:rsidRPr="001A1CF2">
        <w:rPr>
          <w:rFonts w:cs="Arial"/>
          <w:b/>
          <w:bCs/>
          <w:color w:val="FF0000"/>
          <w:u w:val="single"/>
        </w:rPr>
        <w:t xml:space="preserve">Nabídková cena za </w:t>
      </w:r>
      <w:r w:rsidR="00570076" w:rsidRPr="001A1CF2">
        <w:rPr>
          <w:rFonts w:cs="Arial"/>
          <w:b/>
          <w:bCs/>
          <w:color w:val="FF0000"/>
          <w:u w:val="single"/>
        </w:rPr>
        <w:t xml:space="preserve">1 litr </w:t>
      </w:r>
      <w:r w:rsidR="00037DB5" w:rsidRPr="001A1CF2">
        <w:rPr>
          <w:rFonts w:cs="Arial"/>
          <w:b/>
          <w:bCs/>
          <w:color w:val="FF0000"/>
          <w:u w:val="single"/>
        </w:rPr>
        <w:t>NA</w:t>
      </w:r>
      <w:r w:rsidR="00570076" w:rsidRPr="001A1CF2">
        <w:rPr>
          <w:rFonts w:cs="Arial"/>
          <w:b/>
          <w:bCs/>
          <w:color w:val="FF0000"/>
          <w:u w:val="single"/>
        </w:rPr>
        <w:t xml:space="preserve"> </w:t>
      </w:r>
      <w:r w:rsidRPr="001A1CF2">
        <w:rPr>
          <w:rFonts w:cs="Arial"/>
          <w:b/>
          <w:bCs/>
          <w:color w:val="FF0000"/>
          <w:u w:val="single"/>
        </w:rPr>
        <w:t xml:space="preserve">bez </w:t>
      </w:r>
      <w:r w:rsidR="00C9328F" w:rsidRPr="001A1CF2">
        <w:rPr>
          <w:rFonts w:cs="Arial"/>
          <w:b/>
          <w:bCs/>
          <w:color w:val="FF0000"/>
          <w:u w:val="single"/>
        </w:rPr>
        <w:t>DPH x</w:t>
      </w:r>
      <w:r w:rsidR="00037DB5" w:rsidRPr="001A1CF2">
        <w:rPr>
          <w:rFonts w:cs="Arial"/>
          <w:b/>
          <w:bCs/>
          <w:color w:val="FF0000"/>
          <w:u w:val="single"/>
        </w:rPr>
        <w:t xml:space="preserve"> (dávkování NA v </w:t>
      </w:r>
      <w:proofErr w:type="spellStart"/>
      <w:r w:rsidR="00037DB5" w:rsidRPr="001A1CF2">
        <w:rPr>
          <w:rFonts w:cs="Arial"/>
          <w:b/>
          <w:bCs/>
          <w:color w:val="FF0000"/>
          <w:u w:val="single"/>
        </w:rPr>
        <w:t>ppm</w:t>
      </w:r>
      <w:proofErr w:type="spellEnd"/>
      <w:r w:rsidR="00037DB5" w:rsidRPr="001A1CF2">
        <w:rPr>
          <w:rFonts w:cs="Arial"/>
          <w:b/>
          <w:bCs/>
          <w:color w:val="FF0000"/>
          <w:u w:val="single"/>
        </w:rPr>
        <w:t>/1000000)</w:t>
      </w:r>
    </w:p>
    <w:p w14:paraId="14DF6FF2" w14:textId="43791454" w:rsidR="00583110" w:rsidRPr="001523E2" w:rsidRDefault="00583110" w:rsidP="001A1CF2">
      <w:pPr>
        <w:spacing w:before="240" w:after="120"/>
        <w:rPr>
          <w:rFonts w:cs="Arial"/>
          <w:color w:val="FF0000"/>
          <w:u w:val="single"/>
        </w:rPr>
      </w:pPr>
      <w:r w:rsidRPr="001523E2">
        <w:rPr>
          <w:rFonts w:cs="Arial"/>
          <w:color w:val="FF0000"/>
          <w:u w:val="single"/>
        </w:rPr>
        <w:t xml:space="preserve">Váha dílčích hodnotících kritérií je stanovena následovně:  </w:t>
      </w:r>
    </w:p>
    <w:tbl>
      <w:tblPr>
        <w:tblW w:w="9241" w:type="dxa"/>
        <w:tblInd w:w="55" w:type="dxa"/>
        <w:tblCellMar>
          <w:left w:w="70" w:type="dxa"/>
          <w:right w:w="70" w:type="dxa"/>
        </w:tblCellMar>
        <w:tblLook w:val="04A0" w:firstRow="1" w:lastRow="0" w:firstColumn="1" w:lastColumn="0" w:noHBand="0" w:noVBand="1"/>
      </w:tblPr>
      <w:tblGrid>
        <w:gridCol w:w="5102"/>
        <w:gridCol w:w="4139"/>
      </w:tblGrid>
      <w:tr w:rsidR="001523E2" w:rsidRPr="001523E2" w14:paraId="23553191" w14:textId="77777777" w:rsidTr="00E85558">
        <w:trPr>
          <w:trHeight w:val="504"/>
        </w:trPr>
        <w:tc>
          <w:tcPr>
            <w:tcW w:w="5102"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692A58EC" w14:textId="77777777" w:rsidR="00583110" w:rsidRPr="001523E2" w:rsidRDefault="00583110" w:rsidP="00E85558">
            <w:pPr>
              <w:jc w:val="center"/>
              <w:rPr>
                <w:rFonts w:cs="Arial"/>
                <w:b/>
                <w:bCs/>
                <w:i/>
                <w:color w:val="FF0000"/>
              </w:rPr>
            </w:pPr>
            <w:r w:rsidRPr="001523E2">
              <w:rPr>
                <w:rFonts w:cs="Arial"/>
                <w:b/>
                <w:bCs/>
                <w:i/>
                <w:color w:val="FF0000"/>
              </w:rPr>
              <w:t>dílčí hodnotící kritérium:</w:t>
            </w:r>
          </w:p>
        </w:tc>
        <w:tc>
          <w:tcPr>
            <w:tcW w:w="4139" w:type="dxa"/>
            <w:tcBorders>
              <w:top w:val="single" w:sz="8" w:space="0" w:color="auto"/>
              <w:left w:val="nil"/>
              <w:bottom w:val="double" w:sz="6" w:space="0" w:color="auto"/>
              <w:right w:val="single" w:sz="8" w:space="0" w:color="auto"/>
            </w:tcBorders>
            <w:shd w:val="clear" w:color="000000" w:fill="D9D9D9"/>
            <w:noWrap/>
            <w:vAlign w:val="center"/>
            <w:hideMark/>
          </w:tcPr>
          <w:p w14:paraId="18A23EF0" w14:textId="77777777" w:rsidR="00583110" w:rsidRPr="001523E2" w:rsidRDefault="00583110" w:rsidP="00E85558">
            <w:pPr>
              <w:jc w:val="center"/>
              <w:rPr>
                <w:rFonts w:cs="Arial"/>
                <w:b/>
                <w:bCs/>
                <w:i/>
                <w:color w:val="FF0000"/>
              </w:rPr>
            </w:pPr>
            <w:r w:rsidRPr="001523E2">
              <w:rPr>
                <w:rFonts w:cs="Arial"/>
                <w:b/>
                <w:bCs/>
                <w:i/>
                <w:color w:val="FF0000"/>
              </w:rPr>
              <w:t>váha dílčího hodnotícího kritéria, na základě ekonomické výhodnosti:</w:t>
            </w:r>
          </w:p>
        </w:tc>
      </w:tr>
      <w:tr w:rsidR="001523E2" w:rsidRPr="001523E2" w14:paraId="508DC15A" w14:textId="77777777" w:rsidTr="00E85558">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hideMark/>
          </w:tcPr>
          <w:p w14:paraId="165B39E1" w14:textId="61D60BFA" w:rsidR="00583110" w:rsidRPr="001A1CF2" w:rsidRDefault="00583110" w:rsidP="00E85558">
            <w:pPr>
              <w:rPr>
                <w:rFonts w:cs="Arial"/>
                <w:i/>
                <w:color w:val="FF0000"/>
              </w:rPr>
            </w:pPr>
            <w:r w:rsidRPr="001A1CF2">
              <w:rPr>
                <w:rFonts w:cs="Arial"/>
                <w:i/>
                <w:color w:val="FF0000"/>
              </w:rPr>
              <w:t xml:space="preserve">Nabídková cena za 1 litr </w:t>
            </w:r>
            <w:r w:rsidR="00951851" w:rsidRPr="001A1CF2">
              <w:rPr>
                <w:rFonts w:cs="Arial"/>
                <w:i/>
                <w:color w:val="FF0000"/>
              </w:rPr>
              <w:t>(BA)</w:t>
            </w:r>
            <w:r w:rsidR="00B72217" w:rsidRPr="001A1CF2">
              <w:rPr>
                <w:rFonts w:cs="Arial"/>
                <w:color w:val="FF0000"/>
              </w:rPr>
              <w:t xml:space="preserve"> </w:t>
            </w:r>
            <w:r w:rsidR="001A1CF2" w:rsidRPr="001A1CF2">
              <w:rPr>
                <w:rFonts w:cs="Arial"/>
                <w:color w:val="FF0000"/>
              </w:rPr>
              <w:t>x</w:t>
            </w:r>
            <w:r w:rsidR="00B72217" w:rsidRPr="001A1CF2">
              <w:rPr>
                <w:rFonts w:cs="Arial"/>
                <w:color w:val="FF0000"/>
              </w:rPr>
              <w:t xml:space="preserve"> (dávkování BA v </w:t>
            </w:r>
            <w:proofErr w:type="spellStart"/>
            <w:r w:rsidR="00B72217" w:rsidRPr="001A1CF2">
              <w:rPr>
                <w:rFonts w:cs="Arial"/>
                <w:color w:val="FF0000"/>
              </w:rPr>
              <w:t>ppm</w:t>
            </w:r>
            <w:proofErr w:type="spellEnd"/>
            <w:r w:rsidR="00B72217" w:rsidRPr="001A1CF2">
              <w:rPr>
                <w:rFonts w:cs="Arial"/>
                <w:color w:val="FF0000"/>
              </w:rPr>
              <w:t>/1000000)</w:t>
            </w:r>
          </w:p>
        </w:tc>
        <w:tc>
          <w:tcPr>
            <w:tcW w:w="4139" w:type="dxa"/>
            <w:tcBorders>
              <w:top w:val="nil"/>
              <w:left w:val="nil"/>
              <w:bottom w:val="single" w:sz="4" w:space="0" w:color="auto"/>
              <w:right w:val="single" w:sz="8" w:space="0" w:color="auto"/>
            </w:tcBorders>
            <w:shd w:val="clear" w:color="auto" w:fill="auto"/>
            <w:noWrap/>
            <w:vAlign w:val="center"/>
            <w:hideMark/>
          </w:tcPr>
          <w:p w14:paraId="44C83B0A" w14:textId="0135FAF4" w:rsidR="00583110" w:rsidRPr="001523E2" w:rsidRDefault="00951851" w:rsidP="00E85558">
            <w:pPr>
              <w:jc w:val="center"/>
              <w:rPr>
                <w:rFonts w:cs="Arial"/>
                <w:b/>
                <w:i/>
                <w:color w:val="FF0000"/>
              </w:rPr>
            </w:pPr>
            <w:r w:rsidRPr="001523E2">
              <w:rPr>
                <w:rFonts w:cs="Arial"/>
                <w:b/>
                <w:i/>
                <w:color w:val="FF0000"/>
              </w:rPr>
              <w:t>2</w:t>
            </w:r>
            <w:r w:rsidR="00583110" w:rsidRPr="001523E2">
              <w:rPr>
                <w:rFonts w:cs="Arial"/>
                <w:b/>
                <w:i/>
                <w:color w:val="FF0000"/>
              </w:rPr>
              <w:t>0 %</w:t>
            </w:r>
          </w:p>
        </w:tc>
      </w:tr>
      <w:tr w:rsidR="00583110" w:rsidRPr="001523E2" w14:paraId="5BF9EAB3" w14:textId="77777777" w:rsidTr="00E85558">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693F87EA" w14:textId="01CB28F0" w:rsidR="00583110" w:rsidRPr="001A1CF2" w:rsidRDefault="00583110" w:rsidP="00E85558">
            <w:pPr>
              <w:rPr>
                <w:rFonts w:cs="Arial"/>
                <w:i/>
                <w:color w:val="FF0000"/>
              </w:rPr>
            </w:pPr>
            <w:r w:rsidRPr="001A1CF2">
              <w:rPr>
                <w:rFonts w:cs="Arial"/>
                <w:i/>
                <w:color w:val="FF0000"/>
              </w:rPr>
              <w:t xml:space="preserve">Nabídková cena za </w:t>
            </w:r>
            <w:r w:rsidR="00951851" w:rsidRPr="001A1CF2">
              <w:rPr>
                <w:rFonts w:cs="Arial"/>
                <w:i/>
                <w:color w:val="FF0000"/>
              </w:rPr>
              <w:t>1 litr (NA)</w:t>
            </w:r>
            <w:r w:rsidR="00B72217" w:rsidRPr="001A1CF2">
              <w:rPr>
                <w:rFonts w:cs="Arial"/>
                <w:i/>
                <w:color w:val="FF0000"/>
              </w:rPr>
              <w:t xml:space="preserve"> </w:t>
            </w:r>
            <w:r w:rsidR="001A1CF2" w:rsidRPr="001A1CF2">
              <w:rPr>
                <w:rFonts w:cs="Arial"/>
                <w:color w:val="FF0000"/>
              </w:rPr>
              <w:t>x</w:t>
            </w:r>
            <w:r w:rsidR="00B72217" w:rsidRPr="001A1CF2">
              <w:rPr>
                <w:rFonts w:cs="Arial"/>
                <w:color w:val="FF0000"/>
              </w:rPr>
              <w:t xml:space="preserve"> (dávkování NA v </w:t>
            </w:r>
            <w:proofErr w:type="spellStart"/>
            <w:r w:rsidR="00B72217" w:rsidRPr="001A1CF2">
              <w:rPr>
                <w:rFonts w:cs="Arial"/>
                <w:color w:val="FF0000"/>
              </w:rPr>
              <w:t>ppm</w:t>
            </w:r>
            <w:proofErr w:type="spellEnd"/>
            <w:r w:rsidR="00B72217" w:rsidRPr="001A1CF2">
              <w:rPr>
                <w:rFonts w:cs="Arial"/>
                <w:color w:val="FF0000"/>
              </w:rPr>
              <w:t>/1000000)</w:t>
            </w:r>
          </w:p>
        </w:tc>
        <w:tc>
          <w:tcPr>
            <w:tcW w:w="4139" w:type="dxa"/>
            <w:tcBorders>
              <w:top w:val="nil"/>
              <w:left w:val="nil"/>
              <w:bottom w:val="single" w:sz="4" w:space="0" w:color="auto"/>
              <w:right w:val="single" w:sz="8" w:space="0" w:color="auto"/>
            </w:tcBorders>
            <w:shd w:val="clear" w:color="auto" w:fill="auto"/>
            <w:noWrap/>
            <w:vAlign w:val="center"/>
          </w:tcPr>
          <w:p w14:paraId="454DFD44" w14:textId="251E9869" w:rsidR="00583110" w:rsidRPr="001523E2" w:rsidRDefault="00951851" w:rsidP="00E85558">
            <w:pPr>
              <w:jc w:val="center"/>
              <w:rPr>
                <w:rFonts w:cs="Arial"/>
                <w:b/>
                <w:i/>
                <w:color w:val="FF0000"/>
              </w:rPr>
            </w:pPr>
            <w:r w:rsidRPr="001523E2">
              <w:rPr>
                <w:rFonts w:cs="Arial"/>
                <w:b/>
                <w:i/>
                <w:color w:val="FF0000"/>
              </w:rPr>
              <w:t>8</w:t>
            </w:r>
            <w:r w:rsidR="00583110" w:rsidRPr="001523E2">
              <w:rPr>
                <w:rFonts w:cs="Arial"/>
                <w:b/>
                <w:i/>
                <w:color w:val="FF0000"/>
              </w:rPr>
              <w:t>0 %</w:t>
            </w:r>
          </w:p>
        </w:tc>
      </w:tr>
    </w:tbl>
    <w:p w14:paraId="06F3A9BB" w14:textId="77777777" w:rsidR="00583110" w:rsidRPr="001523E2" w:rsidRDefault="00583110" w:rsidP="00583110">
      <w:pPr>
        <w:rPr>
          <w:b/>
          <w:color w:val="FF0000"/>
          <w:sz w:val="22"/>
          <w:szCs w:val="22"/>
        </w:rPr>
      </w:pPr>
    </w:p>
    <w:p w14:paraId="4CC32E98" w14:textId="62093835" w:rsidR="00583110" w:rsidRPr="001523E2" w:rsidRDefault="00583110" w:rsidP="003C410D">
      <w:pPr>
        <w:pStyle w:val="02-ODST-2"/>
        <w:tabs>
          <w:tab w:val="clear" w:pos="567"/>
        </w:tabs>
        <w:rPr>
          <w:b/>
          <w:color w:val="FF0000"/>
        </w:rPr>
      </w:pPr>
      <w:r w:rsidRPr="001523E2">
        <w:rPr>
          <w:b/>
          <w:color w:val="FF0000"/>
        </w:rPr>
        <w:t>Způsob hodnocení nabídek dle dílčích kritérií</w:t>
      </w:r>
    </w:p>
    <w:p w14:paraId="76DF57E1" w14:textId="2C16CFD8" w:rsidR="00583110" w:rsidRPr="001523E2" w:rsidRDefault="00583110" w:rsidP="00583110">
      <w:pPr>
        <w:rPr>
          <w:color w:val="FF0000"/>
        </w:rPr>
      </w:pPr>
      <w:r w:rsidRPr="001523E2">
        <w:rPr>
          <w:color w:val="FF0000"/>
        </w:rPr>
        <w:t xml:space="preserve">Pro hodnocení nabídek se použije v každém dílčím kritériu bodovací stupnice v rozsahu 0 až 100. Každé předložené nabídce bude dle dílčího kritéria přidělena bodová hodnota, která odráží úspěšnost předmětné nabídky v rámci dílčího kritéria. </w:t>
      </w:r>
    </w:p>
    <w:p w14:paraId="0AAD8787" w14:textId="77777777" w:rsidR="00583110" w:rsidRPr="001523E2" w:rsidRDefault="00583110" w:rsidP="00583110">
      <w:pPr>
        <w:rPr>
          <w:color w:val="FF0000"/>
        </w:rPr>
      </w:pPr>
      <w:r w:rsidRPr="001523E2">
        <w:rPr>
          <w:color w:val="FF0000"/>
        </w:rPr>
        <w:t>Nejvhodnější nabídce bude přiřazeno 100 bodů a každé následující nabídce se přiřadí takové bodové ohodnocení, které bude vyjadřovat míru splnění každého dílčího kritéria ve vztahu k nejvhodnější nabídce.</w:t>
      </w:r>
    </w:p>
    <w:p w14:paraId="3E34F912" w14:textId="055D2D05" w:rsidR="00583110" w:rsidRPr="001523E2" w:rsidRDefault="00583110" w:rsidP="00583110">
      <w:pPr>
        <w:pStyle w:val="02-ODST-2"/>
        <w:numPr>
          <w:ilvl w:val="0"/>
          <w:numId w:val="33"/>
        </w:numPr>
        <w:rPr>
          <w:b/>
          <w:color w:val="FF0000"/>
        </w:rPr>
      </w:pPr>
      <w:r w:rsidRPr="001523E2">
        <w:rPr>
          <w:b/>
          <w:color w:val="FF0000"/>
        </w:rPr>
        <w:t xml:space="preserve">Hodnocení dílčího kritéria – Nabídková cena za </w:t>
      </w:r>
      <w:r w:rsidR="0020125C" w:rsidRPr="001523E2">
        <w:rPr>
          <w:b/>
          <w:color w:val="FF0000"/>
        </w:rPr>
        <w:t>BA</w:t>
      </w:r>
      <w:r w:rsidRPr="001523E2">
        <w:rPr>
          <w:b/>
          <w:color w:val="FF0000"/>
        </w:rPr>
        <w:t xml:space="preserve"> </w:t>
      </w:r>
      <w:r w:rsidR="003C015B" w:rsidRPr="001523E2">
        <w:rPr>
          <w:b/>
          <w:color w:val="FF0000"/>
        </w:rPr>
        <w:t xml:space="preserve">bez DPH </w:t>
      </w:r>
      <w:r w:rsidR="001A1CF2">
        <w:rPr>
          <w:b/>
          <w:color w:val="FF0000"/>
        </w:rPr>
        <w:t>x</w:t>
      </w:r>
      <w:r w:rsidR="003C015B" w:rsidRPr="001523E2">
        <w:rPr>
          <w:b/>
          <w:color w:val="FF0000"/>
        </w:rPr>
        <w:t xml:space="preserve"> (dávkování BA v </w:t>
      </w:r>
      <w:proofErr w:type="spellStart"/>
      <w:r w:rsidR="003C015B" w:rsidRPr="001523E2">
        <w:rPr>
          <w:b/>
          <w:color w:val="FF0000"/>
        </w:rPr>
        <w:t>ppm</w:t>
      </w:r>
      <w:proofErr w:type="spellEnd"/>
      <w:r w:rsidR="003C015B" w:rsidRPr="001523E2">
        <w:rPr>
          <w:b/>
          <w:color w:val="FF0000"/>
        </w:rPr>
        <w:t xml:space="preserve">/1000000) </w:t>
      </w:r>
    </w:p>
    <w:p w14:paraId="1143F5C4" w14:textId="0562720F" w:rsidR="00583110" w:rsidRPr="001523E2" w:rsidRDefault="00583110" w:rsidP="00141A14">
      <w:pPr>
        <w:pStyle w:val="02-ODST-2"/>
        <w:numPr>
          <w:ilvl w:val="0"/>
          <w:numId w:val="0"/>
        </w:numPr>
        <w:ind w:left="720"/>
        <w:rPr>
          <w:color w:val="FF0000"/>
        </w:rPr>
      </w:pPr>
      <w:r w:rsidRPr="001523E2">
        <w:rPr>
          <w:color w:val="FF0000"/>
        </w:rPr>
        <w:t>Předmětem hodnocení v tomto dílčím kritériu bude N</w:t>
      </w:r>
      <w:r w:rsidRPr="001523E2">
        <w:rPr>
          <w:b/>
          <w:color w:val="FF0000"/>
        </w:rPr>
        <w:t xml:space="preserve">abídková cena za </w:t>
      </w:r>
      <w:r w:rsidR="003C015B" w:rsidRPr="001523E2">
        <w:rPr>
          <w:b/>
          <w:color w:val="FF0000"/>
        </w:rPr>
        <w:t xml:space="preserve">BA </w:t>
      </w:r>
      <w:r w:rsidR="005075CE">
        <w:rPr>
          <w:b/>
          <w:color w:val="FF0000"/>
        </w:rPr>
        <w:t>x</w:t>
      </w:r>
      <w:r w:rsidR="003C015B" w:rsidRPr="001523E2">
        <w:rPr>
          <w:b/>
          <w:color w:val="FF0000"/>
        </w:rPr>
        <w:t xml:space="preserve"> </w:t>
      </w:r>
      <w:r w:rsidR="003C015B" w:rsidRPr="001523E2">
        <w:rPr>
          <w:bCs/>
          <w:color w:val="FF0000"/>
        </w:rPr>
        <w:t>(dávkování BA v </w:t>
      </w:r>
      <w:proofErr w:type="spellStart"/>
      <w:r w:rsidR="003C015B" w:rsidRPr="001523E2">
        <w:rPr>
          <w:bCs/>
          <w:color w:val="FF0000"/>
        </w:rPr>
        <w:t>ppm</w:t>
      </w:r>
      <w:proofErr w:type="spellEnd"/>
      <w:r w:rsidR="003C015B" w:rsidRPr="001523E2">
        <w:rPr>
          <w:bCs/>
          <w:color w:val="FF0000"/>
        </w:rPr>
        <w:t>/1000000)</w:t>
      </w:r>
      <w:r w:rsidRPr="001523E2">
        <w:rPr>
          <w:color w:val="FF0000"/>
        </w:rPr>
        <w:t>, která</w:t>
      </w:r>
      <w:r w:rsidRPr="001523E2">
        <w:rPr>
          <w:b/>
          <w:color w:val="FF0000"/>
        </w:rPr>
        <w:t xml:space="preserve"> </w:t>
      </w:r>
      <w:r w:rsidRPr="001523E2">
        <w:rPr>
          <w:color w:val="FF0000"/>
        </w:rPr>
        <w:t xml:space="preserve">představuje </w:t>
      </w:r>
      <w:r w:rsidR="004107FE" w:rsidRPr="001523E2">
        <w:rPr>
          <w:color w:val="FF0000"/>
        </w:rPr>
        <w:t xml:space="preserve">přepočtenou </w:t>
      </w:r>
      <w:r w:rsidRPr="001523E2">
        <w:rPr>
          <w:color w:val="FF0000"/>
        </w:rPr>
        <w:t xml:space="preserve">nabídkovou cenu za </w:t>
      </w:r>
      <w:r w:rsidR="004107FE" w:rsidRPr="001523E2">
        <w:rPr>
          <w:color w:val="FF0000"/>
        </w:rPr>
        <w:t xml:space="preserve">1 l </w:t>
      </w:r>
      <w:r w:rsidR="00E77C4B" w:rsidRPr="001523E2">
        <w:rPr>
          <w:color w:val="FF0000"/>
        </w:rPr>
        <w:t>BA bez DPH</w:t>
      </w:r>
      <w:r w:rsidRPr="001523E2">
        <w:rPr>
          <w:color w:val="FF0000"/>
        </w:rPr>
        <w:t xml:space="preserve">, nabízená účastníkem. </w:t>
      </w:r>
      <w:r w:rsidR="00E77C4B" w:rsidRPr="001523E2">
        <w:rPr>
          <w:color w:val="FF0000"/>
        </w:rPr>
        <w:t>Přepočtené n</w:t>
      </w:r>
      <w:r w:rsidRPr="001523E2">
        <w:rPr>
          <w:color w:val="FF0000"/>
        </w:rPr>
        <w:t xml:space="preserve">abídkové ceny za </w:t>
      </w:r>
      <w:r w:rsidR="00E77C4B" w:rsidRPr="001523E2">
        <w:rPr>
          <w:color w:val="FF0000"/>
        </w:rPr>
        <w:t>BA</w:t>
      </w:r>
      <w:r w:rsidRPr="001523E2">
        <w:rPr>
          <w:color w:val="FF0000"/>
        </w:rPr>
        <w:t xml:space="preserve"> bez DPH budou hodnoceny v tomto dílčím kritériu v sestupném pořadí od té, která bude nejnižší až po tu, která bude nejvyšší. </w:t>
      </w:r>
    </w:p>
    <w:p w14:paraId="40FB21FB" w14:textId="1A10CC7F" w:rsidR="00583110" w:rsidRPr="001523E2" w:rsidRDefault="00583110" w:rsidP="00583110">
      <w:pPr>
        <w:pStyle w:val="02-ODST-2"/>
        <w:numPr>
          <w:ilvl w:val="0"/>
          <w:numId w:val="0"/>
        </w:numPr>
        <w:ind w:left="786"/>
        <w:rPr>
          <w:color w:val="FF0000"/>
        </w:rPr>
      </w:pPr>
      <w:r w:rsidRPr="001523E2">
        <w:rPr>
          <w:color w:val="FF0000"/>
        </w:rPr>
        <w:t>Nejnižší hodnotě je přiřazeno 100 bodů. Ostatní hodnocené nabídky získají bodovou hodnotu, která vznikne násobkem 100 bodů a poměru hodnoty nejvýhodnější nabídky k hodnotě hodnocené nabídky:</w:t>
      </w:r>
    </w:p>
    <w:p w14:paraId="7D537B36" w14:textId="77777777" w:rsidR="00583110" w:rsidRPr="001523E2" w:rsidRDefault="00583110" w:rsidP="00583110">
      <w:pPr>
        <w:pStyle w:val="02-ODST-2"/>
        <w:numPr>
          <w:ilvl w:val="0"/>
          <w:numId w:val="0"/>
        </w:numPr>
        <w:ind w:left="786"/>
        <w:rPr>
          <w:color w:val="FF0000"/>
          <w:sz w:val="22"/>
          <w:szCs w:val="22"/>
        </w:rPr>
      </w:pPr>
      <w:r w:rsidRPr="001523E2">
        <w:rPr>
          <w:color w:val="FF0000"/>
        </w:rPr>
        <w:t>Hodnocená nabídka získá bodovou hodnotu, která vznikne násobkem 100 a poměru hodnoty nejvýhodnější nabídky k hodnocené nabídce</w:t>
      </w:r>
    </w:p>
    <w:p w14:paraId="06AACF71" w14:textId="6294C59F" w:rsidR="00583110" w:rsidRDefault="00583110" w:rsidP="00583110">
      <w:pPr>
        <w:pStyle w:val="02-ODST-2"/>
        <w:numPr>
          <w:ilvl w:val="0"/>
          <w:numId w:val="0"/>
        </w:numPr>
        <w:ind w:left="786"/>
        <w:rPr>
          <w:color w:val="FF0000"/>
        </w:rPr>
      </w:pPr>
      <w:r w:rsidRPr="001523E2">
        <w:rPr>
          <w:color w:val="FF0000"/>
        </w:rPr>
        <w:t>Bodové hodnocení bude vypočteno dle následujícího vzorce:</w:t>
      </w:r>
    </w:p>
    <w:p w14:paraId="006E566F" w14:textId="77777777" w:rsidR="001A1CF2" w:rsidRPr="001523E2" w:rsidRDefault="001A1CF2" w:rsidP="00583110">
      <w:pPr>
        <w:pStyle w:val="02-ODST-2"/>
        <w:numPr>
          <w:ilvl w:val="0"/>
          <w:numId w:val="0"/>
        </w:numPr>
        <w:ind w:left="786"/>
        <w:rPr>
          <w:color w:val="FF0000"/>
        </w:rPr>
      </w:pPr>
    </w:p>
    <w:p w14:paraId="7DF73C1E" w14:textId="6CD3B20C" w:rsidR="00BF047C" w:rsidRDefault="00583110" w:rsidP="00BF047C">
      <w:pPr>
        <w:pStyle w:val="02-ODST-2"/>
        <w:numPr>
          <w:ilvl w:val="0"/>
          <w:numId w:val="0"/>
        </w:numPr>
        <w:spacing w:before="0"/>
        <w:ind w:left="788"/>
        <w:rPr>
          <w:color w:val="FF0000"/>
        </w:rPr>
      </w:pPr>
      <w:r w:rsidRPr="001523E2">
        <w:rPr>
          <w:color w:val="FF0000"/>
        </w:rPr>
        <w:lastRenderedPageBreak/>
        <w:tab/>
      </w:r>
      <w:r w:rsidRPr="001523E2">
        <w:rPr>
          <w:color w:val="FF0000"/>
        </w:rPr>
        <w:tab/>
      </w:r>
      <w:r w:rsidRPr="001523E2">
        <w:rPr>
          <w:color w:val="FF0000"/>
        </w:rPr>
        <w:tab/>
        <w:t xml:space="preserve"> Nabídka s nejnižší </w:t>
      </w:r>
      <w:r w:rsidR="00E77C4B" w:rsidRPr="001523E2">
        <w:rPr>
          <w:color w:val="FF0000"/>
        </w:rPr>
        <w:t>přepočtenou</w:t>
      </w:r>
      <w:r w:rsidR="00BF047C">
        <w:rPr>
          <w:color w:val="FF0000"/>
        </w:rPr>
        <w:t xml:space="preserve"> nabídkovou</w:t>
      </w:r>
    </w:p>
    <w:p w14:paraId="61E4C93D" w14:textId="10625812" w:rsidR="00583110" w:rsidRPr="001523E2" w:rsidRDefault="00BF047C" w:rsidP="00BF047C">
      <w:pPr>
        <w:pStyle w:val="02-ODST-2"/>
        <w:numPr>
          <w:ilvl w:val="0"/>
          <w:numId w:val="0"/>
        </w:numPr>
        <w:spacing w:before="0"/>
        <w:ind w:left="788"/>
        <w:rPr>
          <w:color w:val="FF0000"/>
        </w:rPr>
      </w:pPr>
      <w:r>
        <w:rPr>
          <w:color w:val="FF0000"/>
        </w:rPr>
        <w:tab/>
      </w:r>
      <w:r>
        <w:rPr>
          <w:color w:val="FF0000"/>
        </w:rPr>
        <w:tab/>
      </w:r>
      <w:r>
        <w:rPr>
          <w:color w:val="FF0000"/>
        </w:rPr>
        <w:tab/>
      </w:r>
      <w:r w:rsidR="00E77C4B" w:rsidRPr="001523E2">
        <w:rPr>
          <w:color w:val="FF0000"/>
        </w:rPr>
        <w:t xml:space="preserve"> </w:t>
      </w:r>
      <w:r w:rsidR="00583110" w:rsidRPr="001523E2">
        <w:rPr>
          <w:color w:val="FF0000"/>
        </w:rPr>
        <w:t xml:space="preserve">cenou za </w:t>
      </w:r>
      <w:r w:rsidR="00204C96" w:rsidRPr="001523E2">
        <w:rPr>
          <w:color w:val="FF0000"/>
        </w:rPr>
        <w:t>BA</w:t>
      </w:r>
    </w:p>
    <w:p w14:paraId="210902ED" w14:textId="260A5390" w:rsidR="00583110" w:rsidRPr="001523E2" w:rsidRDefault="00583110" w:rsidP="00583110">
      <w:pPr>
        <w:pStyle w:val="02-ODST-2"/>
        <w:numPr>
          <w:ilvl w:val="0"/>
          <w:numId w:val="0"/>
        </w:numPr>
        <w:spacing w:before="0"/>
        <w:ind w:left="786"/>
        <w:rPr>
          <w:color w:val="FF0000"/>
        </w:rPr>
      </w:pPr>
      <w:r w:rsidRPr="001523E2">
        <w:rPr>
          <w:color w:val="FF0000"/>
        </w:rPr>
        <w:t xml:space="preserve">Počet bodů kritéria = </w:t>
      </w:r>
      <w:r w:rsidRPr="001523E2">
        <w:rPr>
          <w:color w:val="FF0000"/>
        </w:rPr>
        <w:tab/>
        <w:t xml:space="preserve"> </w:t>
      </w:r>
      <w:proofErr w:type="gramStart"/>
      <w:r w:rsidRPr="001523E2">
        <w:rPr>
          <w:color w:val="FF0000"/>
        </w:rPr>
        <w:t>--------------------------------------------------------</w:t>
      </w:r>
      <w:r w:rsidR="00BF047C">
        <w:rPr>
          <w:color w:val="FF0000"/>
        </w:rPr>
        <w:t>----------</w:t>
      </w:r>
      <w:r w:rsidRPr="001523E2">
        <w:rPr>
          <w:color w:val="FF0000"/>
        </w:rPr>
        <w:t>--  x</w:t>
      </w:r>
      <w:proofErr w:type="gramEnd"/>
      <w:r w:rsidRPr="001523E2">
        <w:rPr>
          <w:color w:val="FF0000"/>
        </w:rPr>
        <w:t xml:space="preserve"> 100 (bodů)</w:t>
      </w:r>
    </w:p>
    <w:p w14:paraId="71C208CC" w14:textId="02CBDCD3" w:rsidR="00583110" w:rsidRPr="001523E2" w:rsidRDefault="00583110" w:rsidP="00583110">
      <w:pPr>
        <w:pStyle w:val="02-ODST-2"/>
        <w:numPr>
          <w:ilvl w:val="0"/>
          <w:numId w:val="0"/>
        </w:numPr>
        <w:spacing w:before="0"/>
        <w:ind w:left="786"/>
        <w:rPr>
          <w:color w:val="FF0000"/>
        </w:rPr>
      </w:pPr>
      <w:r w:rsidRPr="001523E2">
        <w:rPr>
          <w:color w:val="FF0000"/>
        </w:rPr>
        <w:tab/>
      </w:r>
      <w:r w:rsidRPr="001523E2">
        <w:rPr>
          <w:color w:val="FF0000"/>
        </w:rPr>
        <w:tab/>
      </w:r>
      <w:r w:rsidRPr="001523E2">
        <w:rPr>
          <w:color w:val="FF0000"/>
        </w:rPr>
        <w:tab/>
        <w:t xml:space="preserve">          Hodnocená Nabídk</w:t>
      </w:r>
      <w:r w:rsidR="00204C96" w:rsidRPr="001523E2">
        <w:rPr>
          <w:color w:val="FF0000"/>
        </w:rPr>
        <w:t>a</w:t>
      </w:r>
    </w:p>
    <w:p w14:paraId="3BD87DFC" w14:textId="62093835" w:rsidR="00583110" w:rsidRPr="001523E2" w:rsidRDefault="00583110" w:rsidP="00583110">
      <w:pPr>
        <w:pStyle w:val="02-ODST-2"/>
        <w:numPr>
          <w:ilvl w:val="0"/>
          <w:numId w:val="0"/>
        </w:numPr>
        <w:ind w:left="786"/>
        <w:rPr>
          <w:color w:val="FF0000"/>
        </w:rPr>
      </w:pPr>
      <w:r w:rsidRPr="001523E2">
        <w:rPr>
          <w:color w:val="FF000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7B65FA65" w14:textId="77777777" w:rsidR="00583110" w:rsidRPr="001523E2" w:rsidRDefault="00583110" w:rsidP="00583110">
      <w:pPr>
        <w:pStyle w:val="02-ODST-2"/>
        <w:numPr>
          <w:ilvl w:val="0"/>
          <w:numId w:val="0"/>
        </w:numPr>
        <w:spacing w:before="0"/>
        <w:ind w:left="786"/>
        <w:rPr>
          <w:color w:val="FF0000"/>
        </w:rPr>
      </w:pPr>
    </w:p>
    <w:p w14:paraId="1243EA55" w14:textId="2E1C76EC" w:rsidR="00583110" w:rsidRPr="001523E2" w:rsidRDefault="00583110" w:rsidP="00583110">
      <w:pPr>
        <w:pStyle w:val="02-ODST-2"/>
        <w:numPr>
          <w:ilvl w:val="0"/>
          <w:numId w:val="0"/>
        </w:numPr>
        <w:spacing w:before="0"/>
        <w:ind w:left="786"/>
        <w:rPr>
          <w:color w:val="FF0000"/>
        </w:rPr>
      </w:pPr>
      <w:r w:rsidRPr="001523E2">
        <w:rPr>
          <w:color w:val="FF0000"/>
        </w:rPr>
        <w:t>Pro hodnocení nabídek jsou rozhodné</w:t>
      </w:r>
      <w:r w:rsidR="00204C96" w:rsidRPr="001523E2">
        <w:rPr>
          <w:color w:val="FF0000"/>
        </w:rPr>
        <w:t xml:space="preserve"> přepočtené</w:t>
      </w:r>
      <w:r w:rsidRPr="001523E2">
        <w:rPr>
          <w:color w:val="FF0000"/>
        </w:rPr>
        <w:t xml:space="preserve"> nabídkové ceny uvedeny v korunách českých bez DPH.</w:t>
      </w:r>
    </w:p>
    <w:p w14:paraId="5281793F" w14:textId="77777777" w:rsidR="00583110" w:rsidRPr="001523E2" w:rsidRDefault="00583110" w:rsidP="00583110">
      <w:pPr>
        <w:pStyle w:val="02-ODST-2"/>
        <w:numPr>
          <w:ilvl w:val="0"/>
          <w:numId w:val="0"/>
        </w:numPr>
        <w:ind w:left="786"/>
        <w:rPr>
          <w:color w:val="FF0000"/>
        </w:rPr>
      </w:pPr>
    </w:p>
    <w:p w14:paraId="0FE2CA0F" w14:textId="1BA6FCCD" w:rsidR="003B2A42" w:rsidRPr="001523E2" w:rsidRDefault="003B2A42" w:rsidP="003B2A42">
      <w:pPr>
        <w:pStyle w:val="02-ODST-2"/>
        <w:numPr>
          <w:ilvl w:val="0"/>
          <w:numId w:val="33"/>
        </w:numPr>
        <w:rPr>
          <w:b/>
          <w:color w:val="FF0000"/>
        </w:rPr>
      </w:pPr>
      <w:r w:rsidRPr="001523E2">
        <w:rPr>
          <w:b/>
          <w:color w:val="FF0000"/>
        </w:rPr>
        <w:t xml:space="preserve">Hodnocení dílčího kritéria – Nabídková cena za NA bez DPH </w:t>
      </w:r>
      <w:r w:rsidR="005075CE">
        <w:rPr>
          <w:b/>
          <w:color w:val="FF0000"/>
        </w:rPr>
        <w:t>x</w:t>
      </w:r>
      <w:r w:rsidRPr="001523E2">
        <w:rPr>
          <w:b/>
          <w:color w:val="FF0000"/>
        </w:rPr>
        <w:t xml:space="preserve"> (dávkování NA v </w:t>
      </w:r>
      <w:proofErr w:type="spellStart"/>
      <w:r w:rsidRPr="001523E2">
        <w:rPr>
          <w:b/>
          <w:color w:val="FF0000"/>
        </w:rPr>
        <w:t>ppm</w:t>
      </w:r>
      <w:proofErr w:type="spellEnd"/>
      <w:r w:rsidRPr="001523E2">
        <w:rPr>
          <w:b/>
          <w:color w:val="FF0000"/>
        </w:rPr>
        <w:t xml:space="preserve">/1000000) </w:t>
      </w:r>
    </w:p>
    <w:p w14:paraId="0A6E6975" w14:textId="7087B9D9" w:rsidR="003B2A42" w:rsidRPr="001523E2" w:rsidRDefault="003B2A42" w:rsidP="003B2A42">
      <w:pPr>
        <w:pStyle w:val="02-ODST-2"/>
        <w:numPr>
          <w:ilvl w:val="0"/>
          <w:numId w:val="0"/>
        </w:numPr>
        <w:ind w:left="720"/>
        <w:rPr>
          <w:color w:val="FF0000"/>
        </w:rPr>
      </w:pPr>
      <w:r w:rsidRPr="001523E2">
        <w:rPr>
          <w:color w:val="FF0000"/>
        </w:rPr>
        <w:t>Předmětem hodnocení v tomto dílčím kritériu bude N</w:t>
      </w:r>
      <w:r w:rsidRPr="001523E2">
        <w:rPr>
          <w:b/>
          <w:color w:val="FF0000"/>
        </w:rPr>
        <w:t xml:space="preserve">abídková cena za NA </w:t>
      </w:r>
      <w:r w:rsidR="005075CE">
        <w:rPr>
          <w:b/>
          <w:color w:val="FF0000"/>
        </w:rPr>
        <w:t>x</w:t>
      </w:r>
      <w:r w:rsidRPr="001523E2">
        <w:rPr>
          <w:b/>
          <w:color w:val="FF0000"/>
        </w:rPr>
        <w:t xml:space="preserve"> </w:t>
      </w:r>
      <w:r w:rsidRPr="001523E2">
        <w:rPr>
          <w:bCs/>
          <w:color w:val="FF0000"/>
        </w:rPr>
        <w:t>(dávkování NA v </w:t>
      </w:r>
      <w:proofErr w:type="spellStart"/>
      <w:r w:rsidRPr="001523E2">
        <w:rPr>
          <w:bCs/>
          <w:color w:val="FF0000"/>
        </w:rPr>
        <w:t>ppm</w:t>
      </w:r>
      <w:proofErr w:type="spellEnd"/>
      <w:r w:rsidRPr="001523E2">
        <w:rPr>
          <w:bCs/>
          <w:color w:val="FF0000"/>
        </w:rPr>
        <w:t>/1000000)</w:t>
      </w:r>
      <w:r w:rsidRPr="001523E2">
        <w:rPr>
          <w:color w:val="FF0000"/>
        </w:rPr>
        <w:t>, která</w:t>
      </w:r>
      <w:r w:rsidRPr="001523E2">
        <w:rPr>
          <w:b/>
          <w:color w:val="FF0000"/>
        </w:rPr>
        <w:t xml:space="preserve"> </w:t>
      </w:r>
      <w:r w:rsidRPr="001523E2">
        <w:rPr>
          <w:color w:val="FF0000"/>
        </w:rPr>
        <w:t xml:space="preserve">představuje přepočtenou nabídkovou cenu za 1 l NA bez DPH, nabízená účastníkem. Přepočtené nabídkové ceny za NA bez DPH budou hodnoceny v tomto dílčím kritériu v sestupném pořadí od té, která bude nejnižší až po tu, která bude nejvyšší. </w:t>
      </w:r>
    </w:p>
    <w:p w14:paraId="48D07656" w14:textId="77777777" w:rsidR="003B2A42" w:rsidRPr="001523E2" w:rsidRDefault="003B2A42" w:rsidP="003B2A42">
      <w:pPr>
        <w:pStyle w:val="02-ODST-2"/>
        <w:numPr>
          <w:ilvl w:val="0"/>
          <w:numId w:val="0"/>
        </w:numPr>
        <w:ind w:left="786"/>
        <w:rPr>
          <w:color w:val="FF0000"/>
        </w:rPr>
      </w:pPr>
      <w:r w:rsidRPr="001523E2">
        <w:rPr>
          <w:color w:val="FF0000"/>
        </w:rPr>
        <w:t>Nejnižší hodnotě je přiřazeno 100 bodů. Ostatní hodnocené nabídky získají bodovou hodnotu, která vznikne násobkem 100 bodů a poměru hodnoty nejvýhodnější nabídky k hodnotě hodnocené nabídky:</w:t>
      </w:r>
    </w:p>
    <w:p w14:paraId="00588A00" w14:textId="77777777" w:rsidR="003B2A42" w:rsidRPr="001523E2" w:rsidRDefault="003B2A42" w:rsidP="003B2A42">
      <w:pPr>
        <w:pStyle w:val="02-ODST-2"/>
        <w:numPr>
          <w:ilvl w:val="0"/>
          <w:numId w:val="0"/>
        </w:numPr>
        <w:ind w:left="786"/>
        <w:rPr>
          <w:color w:val="FF0000"/>
          <w:sz w:val="22"/>
          <w:szCs w:val="22"/>
        </w:rPr>
      </w:pPr>
      <w:r w:rsidRPr="001523E2">
        <w:rPr>
          <w:color w:val="FF0000"/>
        </w:rPr>
        <w:t>Hodnocená nabídka získá bodovou hodnotu, která vznikne násobkem 100 a poměru hodnoty nejvýhodnější nabídky k hodnocené nabídce</w:t>
      </w:r>
    </w:p>
    <w:p w14:paraId="5FB2E3C9" w14:textId="77777777" w:rsidR="003B2A42" w:rsidRPr="001523E2" w:rsidRDefault="003B2A42" w:rsidP="003B2A42">
      <w:pPr>
        <w:pStyle w:val="02-ODST-2"/>
        <w:numPr>
          <w:ilvl w:val="0"/>
          <w:numId w:val="0"/>
        </w:numPr>
        <w:ind w:left="786"/>
        <w:rPr>
          <w:color w:val="FF0000"/>
        </w:rPr>
      </w:pPr>
      <w:r w:rsidRPr="001523E2">
        <w:rPr>
          <w:color w:val="FF0000"/>
        </w:rPr>
        <w:t>Bodové hodnocení bude vypočteno dle následujícího vzorce:</w:t>
      </w:r>
    </w:p>
    <w:p w14:paraId="58299A6F" w14:textId="77777777" w:rsidR="00BF047C" w:rsidRDefault="003B2A42" w:rsidP="00BF047C">
      <w:pPr>
        <w:pStyle w:val="02-ODST-2"/>
        <w:numPr>
          <w:ilvl w:val="0"/>
          <w:numId w:val="0"/>
        </w:numPr>
        <w:spacing w:before="0"/>
        <w:ind w:left="788"/>
        <w:rPr>
          <w:color w:val="FF0000"/>
        </w:rPr>
      </w:pPr>
      <w:r w:rsidRPr="001523E2">
        <w:rPr>
          <w:color w:val="FF0000"/>
        </w:rPr>
        <w:tab/>
      </w:r>
      <w:r w:rsidRPr="001523E2">
        <w:rPr>
          <w:color w:val="FF0000"/>
        </w:rPr>
        <w:tab/>
      </w:r>
      <w:r w:rsidRPr="001523E2">
        <w:rPr>
          <w:color w:val="FF0000"/>
        </w:rPr>
        <w:tab/>
        <w:t xml:space="preserve"> Nabídka s nejnižší přepočtenou nabídkovou</w:t>
      </w:r>
    </w:p>
    <w:p w14:paraId="6CD9824A" w14:textId="62E11965" w:rsidR="003B2A42" w:rsidRPr="001523E2" w:rsidRDefault="00BF047C" w:rsidP="00BF047C">
      <w:pPr>
        <w:pStyle w:val="02-ODST-2"/>
        <w:numPr>
          <w:ilvl w:val="0"/>
          <w:numId w:val="0"/>
        </w:numPr>
        <w:spacing w:before="0"/>
        <w:ind w:left="788"/>
        <w:rPr>
          <w:color w:val="FF0000"/>
        </w:rPr>
      </w:pPr>
      <w:r>
        <w:rPr>
          <w:color w:val="FF0000"/>
        </w:rPr>
        <w:tab/>
      </w:r>
      <w:r>
        <w:rPr>
          <w:color w:val="FF0000"/>
        </w:rPr>
        <w:tab/>
      </w:r>
      <w:r>
        <w:rPr>
          <w:color w:val="FF0000"/>
        </w:rPr>
        <w:tab/>
      </w:r>
      <w:r w:rsidR="003B2A42" w:rsidRPr="001523E2">
        <w:rPr>
          <w:color w:val="FF0000"/>
        </w:rPr>
        <w:t xml:space="preserve"> cenou za NA</w:t>
      </w:r>
    </w:p>
    <w:p w14:paraId="6F684B2A" w14:textId="77777777" w:rsidR="003B2A42" w:rsidRPr="001523E2" w:rsidRDefault="003B2A42" w:rsidP="003B2A42">
      <w:pPr>
        <w:pStyle w:val="02-ODST-2"/>
        <w:numPr>
          <w:ilvl w:val="0"/>
          <w:numId w:val="0"/>
        </w:numPr>
        <w:spacing w:before="0"/>
        <w:ind w:left="786"/>
        <w:rPr>
          <w:color w:val="FF0000"/>
        </w:rPr>
      </w:pPr>
      <w:r w:rsidRPr="001523E2">
        <w:rPr>
          <w:color w:val="FF0000"/>
        </w:rPr>
        <w:t xml:space="preserve">Počet bodů kritéria = </w:t>
      </w:r>
      <w:r w:rsidRPr="001523E2">
        <w:rPr>
          <w:color w:val="FF0000"/>
        </w:rPr>
        <w:tab/>
        <w:t xml:space="preserve"> </w:t>
      </w:r>
      <w:proofErr w:type="gramStart"/>
      <w:r w:rsidRPr="001523E2">
        <w:rPr>
          <w:color w:val="FF0000"/>
        </w:rPr>
        <w:t>------------------------------------------------------------------  x</w:t>
      </w:r>
      <w:proofErr w:type="gramEnd"/>
      <w:r w:rsidRPr="001523E2">
        <w:rPr>
          <w:color w:val="FF0000"/>
        </w:rPr>
        <w:t xml:space="preserve"> 100 (bodů)</w:t>
      </w:r>
    </w:p>
    <w:p w14:paraId="0F1874E2" w14:textId="77777777" w:rsidR="003B2A42" w:rsidRPr="001523E2" w:rsidRDefault="003B2A42" w:rsidP="003B2A42">
      <w:pPr>
        <w:pStyle w:val="02-ODST-2"/>
        <w:numPr>
          <w:ilvl w:val="0"/>
          <w:numId w:val="0"/>
        </w:numPr>
        <w:spacing w:before="0"/>
        <w:ind w:left="786"/>
        <w:rPr>
          <w:color w:val="FF0000"/>
        </w:rPr>
      </w:pPr>
      <w:r w:rsidRPr="001523E2">
        <w:rPr>
          <w:color w:val="FF0000"/>
        </w:rPr>
        <w:tab/>
      </w:r>
      <w:r w:rsidRPr="001523E2">
        <w:rPr>
          <w:color w:val="FF0000"/>
        </w:rPr>
        <w:tab/>
      </w:r>
      <w:r w:rsidRPr="001523E2">
        <w:rPr>
          <w:color w:val="FF0000"/>
        </w:rPr>
        <w:tab/>
        <w:t xml:space="preserve">          Hodnocená Nabídka</w:t>
      </w:r>
    </w:p>
    <w:p w14:paraId="3848C7DC" w14:textId="77777777" w:rsidR="003B2A42" w:rsidRPr="001523E2" w:rsidRDefault="003B2A42" w:rsidP="003B2A42">
      <w:pPr>
        <w:pStyle w:val="02-ODST-2"/>
        <w:numPr>
          <w:ilvl w:val="0"/>
          <w:numId w:val="0"/>
        </w:numPr>
        <w:ind w:left="786"/>
        <w:rPr>
          <w:color w:val="FF0000"/>
        </w:rPr>
      </w:pPr>
      <w:r w:rsidRPr="001523E2">
        <w:rPr>
          <w:color w:val="FF000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5B2820E1" w14:textId="77777777" w:rsidR="003B2A42" w:rsidRPr="001523E2" w:rsidRDefault="003B2A42" w:rsidP="003B2A42">
      <w:pPr>
        <w:pStyle w:val="02-ODST-2"/>
        <w:numPr>
          <w:ilvl w:val="0"/>
          <w:numId w:val="0"/>
        </w:numPr>
        <w:spacing w:before="0"/>
        <w:ind w:left="786"/>
        <w:rPr>
          <w:color w:val="FF0000"/>
        </w:rPr>
      </w:pPr>
    </w:p>
    <w:p w14:paraId="2D824F66" w14:textId="77777777" w:rsidR="003B2A42" w:rsidRPr="001523E2" w:rsidRDefault="003B2A42" w:rsidP="003B2A42">
      <w:pPr>
        <w:pStyle w:val="02-ODST-2"/>
        <w:numPr>
          <w:ilvl w:val="0"/>
          <w:numId w:val="0"/>
        </w:numPr>
        <w:spacing w:before="0"/>
        <w:ind w:left="786"/>
        <w:rPr>
          <w:color w:val="FF0000"/>
        </w:rPr>
      </w:pPr>
      <w:r w:rsidRPr="001523E2">
        <w:rPr>
          <w:color w:val="FF0000"/>
        </w:rPr>
        <w:t>Pro hodnocení nabídek jsou rozhodné přepočtené nabídkové ceny uvedeny v korunách českých bez DPH.</w:t>
      </w:r>
    </w:p>
    <w:p w14:paraId="4ED4A352" w14:textId="5C7F54A5" w:rsidR="00CE1C47" w:rsidRPr="001523E2" w:rsidRDefault="00CE1C47" w:rsidP="00CB0094">
      <w:pPr>
        <w:pStyle w:val="02-ODST-2"/>
        <w:tabs>
          <w:tab w:val="clear" w:pos="567"/>
        </w:tabs>
        <w:rPr>
          <w:b/>
          <w:color w:val="FF0000"/>
          <w:sz w:val="22"/>
          <w:szCs w:val="22"/>
        </w:rPr>
      </w:pPr>
      <w:r w:rsidRPr="001523E2">
        <w:rPr>
          <w:b/>
          <w:color w:val="FF0000"/>
          <w:sz w:val="22"/>
          <w:szCs w:val="22"/>
        </w:rPr>
        <w:t>Sestavení celkového pořadí nabídek</w:t>
      </w:r>
    </w:p>
    <w:p w14:paraId="4E8A572E" w14:textId="105A06F5" w:rsidR="00CE1C47" w:rsidRPr="001523E2" w:rsidRDefault="00CE1C47" w:rsidP="00CE1C47">
      <w:pPr>
        <w:pStyle w:val="02-ODST-2"/>
        <w:numPr>
          <w:ilvl w:val="0"/>
          <w:numId w:val="0"/>
        </w:numPr>
        <w:tabs>
          <w:tab w:val="clear" w:pos="567"/>
          <w:tab w:val="left" w:pos="0"/>
        </w:tabs>
        <w:rPr>
          <w:color w:val="FF0000"/>
        </w:rPr>
      </w:pPr>
      <w:r w:rsidRPr="001523E2">
        <w:rPr>
          <w:color w:val="FF0000"/>
        </w:rPr>
        <w:t>Bodová hodnota dílčích hodnotících kritérií (přepočtená nabídková cena BA a přepočtená nabídková cena</w:t>
      </w:r>
      <w:r w:rsidR="00493DD5" w:rsidRPr="001523E2">
        <w:rPr>
          <w:color w:val="FF0000"/>
        </w:rPr>
        <w:t xml:space="preserve"> NA</w:t>
      </w:r>
      <w:r w:rsidRPr="001523E2">
        <w:rPr>
          <w:color w:val="FF0000"/>
        </w:rPr>
        <w:t xml:space="preserve">) vypočtená dle výše uvedených způsobů bude násobena vahou příslušného kritéria hodnocení nabídek a v každém dílčím kritériu bude takto vypočtena redukovaná bodová hodnota kritéria. </w:t>
      </w:r>
    </w:p>
    <w:p w14:paraId="2C3F6A1C" w14:textId="77777777" w:rsidR="00CE1C47" w:rsidRPr="001523E2" w:rsidRDefault="00CE1C47" w:rsidP="00CE1C47">
      <w:pPr>
        <w:pStyle w:val="02-ODST-2"/>
        <w:numPr>
          <w:ilvl w:val="0"/>
          <w:numId w:val="0"/>
        </w:numPr>
        <w:rPr>
          <w:color w:val="FF0000"/>
        </w:rPr>
      </w:pPr>
      <w:bookmarkStart w:id="40" w:name="_Toc320703797"/>
      <w:bookmarkStart w:id="41" w:name="_Toc320703798"/>
      <w:bookmarkStart w:id="42" w:name="_Toc320703799"/>
      <w:bookmarkStart w:id="43" w:name="_Toc320703800"/>
      <w:bookmarkStart w:id="44" w:name="_Toc320703816"/>
      <w:bookmarkStart w:id="45" w:name="_Toc320703817"/>
      <w:bookmarkStart w:id="46" w:name="_Toc320703818"/>
      <w:bookmarkStart w:id="47" w:name="_Toc320703819"/>
      <w:bookmarkStart w:id="48" w:name="_Toc320703820"/>
      <w:bookmarkStart w:id="49" w:name="_Toc320703821"/>
      <w:bookmarkStart w:id="50" w:name="_Toc320703822"/>
      <w:bookmarkStart w:id="51" w:name="_Toc320703823"/>
      <w:bookmarkStart w:id="52" w:name="_Toc320703824"/>
      <w:bookmarkStart w:id="53" w:name="_Toc320703827"/>
      <w:bookmarkStart w:id="54" w:name="_Toc320703828"/>
      <w:bookmarkStart w:id="55" w:name="_Toc32070382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523E2">
        <w:rPr>
          <w:color w:val="FF0000"/>
        </w:rPr>
        <w:t xml:space="preserve">Na základě součtu výsledných redukovaných bodových hodnot jednotlivých nabídek v rámci kritérií hodnocení bude stanovena výsledná bodová hodnota nabídky. Celkové pořadí nabídek </w:t>
      </w:r>
      <w:r w:rsidRPr="001523E2">
        <w:rPr>
          <w:snapToGrid w:val="0"/>
          <w:color w:val="FF0000"/>
        </w:rPr>
        <w:t>dáno absolutní hodnotou bodové hodnoty nabídky tak, že nejvýhodnější je nabídka, která získá nejvyšší celkový počet bodů.</w:t>
      </w:r>
    </w:p>
    <w:p w14:paraId="1CAB5F6B" w14:textId="20E1BAF7" w:rsidR="00CE1C47" w:rsidRPr="001523E2" w:rsidRDefault="00CE1C47" w:rsidP="005501E0">
      <w:pPr>
        <w:jc w:val="left"/>
        <w:rPr>
          <w:rFonts w:cs="Arial"/>
          <w:snapToGrid w:val="0"/>
          <w:color w:val="FF0000"/>
        </w:rPr>
      </w:pPr>
      <w:r w:rsidRPr="001523E2">
        <w:rPr>
          <w:rFonts w:cs="Arial"/>
          <w:snapToGrid w:val="0"/>
          <w:color w:val="FF0000"/>
        </w:rPr>
        <w:t xml:space="preserve">POČET BODŮ    = </w:t>
      </w:r>
      <w:r w:rsidRPr="001523E2">
        <w:rPr>
          <w:rFonts w:cs="Arial"/>
          <w:snapToGrid w:val="0"/>
          <w:color w:val="FF0000"/>
        </w:rPr>
        <w:tab/>
      </w:r>
      <w:r w:rsidRPr="001523E2">
        <w:rPr>
          <w:rFonts w:cs="Arial"/>
          <w:snapToGrid w:val="0"/>
          <w:color w:val="FF0000"/>
        </w:rPr>
        <w:tab/>
        <w:t>(0,</w:t>
      </w:r>
      <w:r w:rsidR="00493DD5" w:rsidRPr="001523E2">
        <w:rPr>
          <w:rFonts w:cs="Arial"/>
          <w:snapToGrid w:val="0"/>
          <w:color w:val="FF0000"/>
        </w:rPr>
        <w:t>2</w:t>
      </w:r>
      <w:r w:rsidRPr="001523E2">
        <w:rPr>
          <w:rFonts w:cs="Arial"/>
          <w:snapToGrid w:val="0"/>
          <w:color w:val="FF0000"/>
        </w:rPr>
        <w:t xml:space="preserve">0 </w:t>
      </w:r>
      <w:proofErr w:type="gramStart"/>
      <w:r w:rsidRPr="001523E2">
        <w:rPr>
          <w:rFonts w:cs="Arial"/>
          <w:snapToGrid w:val="0"/>
          <w:color w:val="FF0000"/>
        </w:rPr>
        <w:tab/>
        <w:t xml:space="preserve">  x</w:t>
      </w:r>
      <w:proofErr w:type="gramEnd"/>
      <w:r w:rsidRPr="001523E2">
        <w:rPr>
          <w:rFonts w:cs="Arial"/>
          <w:snapToGrid w:val="0"/>
          <w:color w:val="FF0000"/>
        </w:rPr>
        <w:t xml:space="preserve">   počet bodů získaný v rámci dílčího hodnotícího </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xml:space="preserve">kritéria č.  </w:t>
      </w:r>
      <w:r w:rsidR="00493DD5" w:rsidRPr="001523E2">
        <w:rPr>
          <w:rFonts w:cs="Arial"/>
          <w:snapToGrid w:val="0"/>
          <w:color w:val="FF0000"/>
        </w:rPr>
        <w:t>A</w:t>
      </w:r>
      <w:r w:rsidRPr="001523E2">
        <w:rPr>
          <w:rFonts w:cs="Arial"/>
          <w:snapToGrid w:val="0"/>
          <w:color w:val="FF0000"/>
        </w:rPr>
        <w:t>)</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(0,</w:t>
      </w:r>
      <w:r w:rsidR="00493DD5" w:rsidRPr="001523E2">
        <w:rPr>
          <w:rFonts w:cs="Arial"/>
          <w:snapToGrid w:val="0"/>
          <w:color w:val="FF0000"/>
        </w:rPr>
        <w:t>8</w:t>
      </w:r>
      <w:r w:rsidRPr="001523E2">
        <w:rPr>
          <w:rFonts w:cs="Arial"/>
          <w:snapToGrid w:val="0"/>
          <w:color w:val="FF0000"/>
        </w:rPr>
        <w:t xml:space="preserve">0   x   počet bodů získaný v rámci dílčího hodnotícího </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xml:space="preserve">kritéria č.  </w:t>
      </w:r>
      <w:r w:rsidR="00493DD5" w:rsidRPr="001523E2">
        <w:rPr>
          <w:rFonts w:cs="Arial"/>
          <w:snapToGrid w:val="0"/>
          <w:color w:val="FF0000"/>
        </w:rPr>
        <w:t>B</w:t>
      </w:r>
      <w:r w:rsidRPr="001523E2">
        <w:rPr>
          <w:rFonts w:cs="Arial"/>
          <w:snapToGrid w:val="0"/>
          <w:color w:val="FF0000"/>
        </w:rPr>
        <w:t>)</w:t>
      </w:r>
    </w:p>
    <w:p w14:paraId="260E125C" w14:textId="77777777" w:rsidR="00CE1C47" w:rsidRPr="001523E2" w:rsidRDefault="00CE1C47" w:rsidP="00CE1C47">
      <w:pPr>
        <w:pStyle w:val="02-ODST-2"/>
        <w:numPr>
          <w:ilvl w:val="0"/>
          <w:numId w:val="0"/>
        </w:numPr>
        <w:rPr>
          <w:color w:val="FF0000"/>
        </w:rPr>
      </w:pPr>
      <w:r w:rsidRPr="001523E2">
        <w:rPr>
          <w:color w:val="FF0000"/>
        </w:rPr>
        <w:t>Ekonomicky nejvýhodnější nabídkou je nabídka, která získá v součtu nejvyšší celkový počet bodů za všechna kritéria hodnocení.</w:t>
      </w:r>
    </w:p>
    <w:p w14:paraId="04E32ADE" w14:textId="77777777" w:rsidR="00CE1C47" w:rsidRPr="001523E2" w:rsidRDefault="00CE1C47" w:rsidP="00CE1C47">
      <w:pPr>
        <w:pStyle w:val="02-ODST-2"/>
        <w:numPr>
          <w:ilvl w:val="0"/>
          <w:numId w:val="0"/>
        </w:numPr>
        <w:spacing w:before="0"/>
        <w:rPr>
          <w:color w:val="FF0000"/>
        </w:rPr>
      </w:pPr>
    </w:p>
    <w:p w14:paraId="19F03927" w14:textId="77777777" w:rsidR="00CE1C47" w:rsidRPr="001523E2" w:rsidRDefault="00CE1C47" w:rsidP="00CE1C47">
      <w:pPr>
        <w:pStyle w:val="02-ODST-2"/>
        <w:numPr>
          <w:ilvl w:val="0"/>
          <w:numId w:val="0"/>
        </w:numPr>
        <w:spacing w:before="0"/>
        <w:rPr>
          <w:color w:val="FF0000"/>
        </w:rPr>
      </w:pPr>
      <w:r w:rsidRPr="001523E2">
        <w:rPr>
          <w:color w:val="FF0000"/>
        </w:rPr>
        <w:t>Nabídky budou vyhodnoceny prostým seřazením nabídek podle bodové hodnoty.</w:t>
      </w:r>
    </w:p>
    <w:p w14:paraId="39E7B563" w14:textId="6F51DCA2" w:rsidR="001C6CE0" w:rsidRPr="001523E2" w:rsidRDefault="00CE1C47" w:rsidP="00CE1C47">
      <w:pPr>
        <w:pStyle w:val="Odstavec2"/>
        <w:tabs>
          <w:tab w:val="clear" w:pos="567"/>
          <w:tab w:val="clear" w:pos="1080"/>
          <w:tab w:val="left" w:pos="709"/>
        </w:tabs>
        <w:spacing w:before="120"/>
        <w:ind w:left="709" w:firstLine="0"/>
        <w:rPr>
          <w:color w:val="FF0000"/>
        </w:rPr>
      </w:pPr>
      <w:r w:rsidRPr="001523E2">
        <w:rPr>
          <w:color w:val="FF0000"/>
        </w:rPr>
        <w:t xml:space="preserve">V případě rovnosti bodových hodnot více nabídek, rozhoduje o celkovém pořadí nabídek pořadí v dílčím hodnotícím kritériu </w:t>
      </w:r>
      <w:r w:rsidR="00E03C79" w:rsidRPr="001523E2">
        <w:rPr>
          <w:color w:val="FF0000"/>
        </w:rPr>
        <w:t>B)</w:t>
      </w:r>
      <w:r w:rsidR="00CB0094" w:rsidRPr="001523E2">
        <w:rPr>
          <w:color w:val="FF0000"/>
        </w:rPr>
        <w:t xml:space="preserve"> </w:t>
      </w:r>
      <w:r w:rsidRPr="001523E2">
        <w:rPr>
          <w:color w:val="FF0000"/>
        </w:rPr>
        <w:t xml:space="preserve">– </w:t>
      </w:r>
      <w:r w:rsidR="00CB0094" w:rsidRPr="001523E2">
        <w:rPr>
          <w:color w:val="FF0000"/>
        </w:rPr>
        <w:t>Přepočtená n</w:t>
      </w:r>
      <w:r w:rsidRPr="001523E2">
        <w:rPr>
          <w:color w:val="FF0000"/>
        </w:rPr>
        <w:t xml:space="preserve">abídková cena za </w:t>
      </w:r>
      <w:r w:rsidR="00CB0094" w:rsidRPr="001523E2">
        <w:rPr>
          <w:color w:val="FF0000"/>
        </w:rPr>
        <w:t>NA</w:t>
      </w:r>
      <w:r w:rsidRPr="001523E2">
        <w:rPr>
          <w:color w:val="FF0000"/>
        </w:rPr>
        <w:t xml:space="preserve">. Pokud nebude možné určit pořadí podle věty první, rozhoduje o celkovém pořadí nabídek pořadí v dílčím </w:t>
      </w:r>
      <w:r w:rsidRPr="001523E2">
        <w:rPr>
          <w:color w:val="FF0000"/>
        </w:rPr>
        <w:lastRenderedPageBreak/>
        <w:t>hodnotícím kritériu</w:t>
      </w:r>
      <w:r w:rsidR="00CB0094" w:rsidRPr="001523E2">
        <w:rPr>
          <w:color w:val="FF0000"/>
        </w:rPr>
        <w:t xml:space="preserve"> A)</w:t>
      </w:r>
      <w:r w:rsidRPr="001523E2">
        <w:rPr>
          <w:color w:val="FF0000"/>
        </w:rPr>
        <w:t xml:space="preserve"> – </w:t>
      </w:r>
      <w:r w:rsidR="00CB0094" w:rsidRPr="001523E2">
        <w:rPr>
          <w:color w:val="FF0000"/>
        </w:rPr>
        <w:t>Přepočtená n</w:t>
      </w:r>
      <w:r w:rsidRPr="001523E2">
        <w:rPr>
          <w:color w:val="FF0000"/>
        </w:rPr>
        <w:t xml:space="preserve">abídková cena za </w:t>
      </w:r>
      <w:r w:rsidR="00CB0094" w:rsidRPr="001523E2">
        <w:rPr>
          <w:color w:val="FF0000"/>
        </w:rPr>
        <w:t>BA</w:t>
      </w:r>
      <w:r w:rsidRPr="001523E2">
        <w:rPr>
          <w:color w:val="FF0000"/>
        </w:rPr>
        <w:t>. Nebude-li ani poté možné určit pořadí nabídek, bude za výhodnější nabídku považována nabídky účastníka zadávacího řízení, který svoji nabídku podal dříve</w:t>
      </w:r>
      <w:r w:rsidR="00CB0094" w:rsidRPr="001523E2">
        <w:rPr>
          <w:color w:val="FF0000"/>
        </w:rPr>
        <w:t>.</w:t>
      </w:r>
    </w:p>
    <w:p w14:paraId="39E7B564" w14:textId="77777777" w:rsidR="003C5AF7" w:rsidRPr="001523E2" w:rsidRDefault="003C5AF7" w:rsidP="003C5AF7">
      <w:pPr>
        <w:pStyle w:val="Odstavec2"/>
        <w:tabs>
          <w:tab w:val="clear" w:pos="1080"/>
        </w:tabs>
        <w:spacing w:before="120"/>
        <w:ind w:left="0" w:firstLine="0"/>
        <w:rPr>
          <w:color w:val="FF0000"/>
        </w:rPr>
      </w:pPr>
    </w:p>
    <w:p w14:paraId="39E7B565" w14:textId="77777777" w:rsidR="00383DE6" w:rsidRDefault="00383DE6" w:rsidP="00C96B6A">
      <w:pPr>
        <w:pStyle w:val="01-L"/>
        <w:spacing w:before="0"/>
      </w:pPr>
      <w:bookmarkStart w:id="56" w:name="_Ref341334690"/>
      <w:r>
        <w:t>Obecné požadavky zadavatele na prokázání splnění kvalifikace</w:t>
      </w:r>
      <w:bookmarkEnd w:id="56"/>
    </w:p>
    <w:p w14:paraId="39E7B566" w14:textId="77777777" w:rsidR="00003EE3" w:rsidRDefault="00003EE3" w:rsidP="00AF0A85">
      <w:r>
        <w:t>Tato část zadávací dokumentace upravuje podrobným způsobem vymezení a způsob prokázání kvalifikačních předpokladů účastníka zadávacího řízení.</w:t>
      </w:r>
    </w:p>
    <w:p w14:paraId="39E7B567" w14:textId="77777777" w:rsidR="00003EE3" w:rsidRDefault="00003EE3" w:rsidP="00AF0A85">
      <w:r>
        <w:t xml:space="preserve">Zadavatel požaduje prokázání splnění kvalifikace pro podlimitní režim dle § </w:t>
      </w:r>
      <w:r w:rsidR="000C73B2">
        <w:t>7</w:t>
      </w:r>
      <w:r>
        <w:t>3 zákona.</w:t>
      </w:r>
    </w:p>
    <w:p w14:paraId="39E7B568" w14:textId="77777777" w:rsidR="00890FCB" w:rsidRPr="00611D54" w:rsidRDefault="00890FCB" w:rsidP="004B4620">
      <w:pPr>
        <w:pStyle w:val="02-ODST-2"/>
        <w:ind w:hanging="709"/>
        <w:rPr>
          <w:b/>
        </w:rPr>
      </w:pPr>
      <w:r w:rsidRPr="00611D54">
        <w:rPr>
          <w:b/>
        </w:rPr>
        <w:t>Splněním kvalifikace se rozumí:</w:t>
      </w:r>
    </w:p>
    <w:p w14:paraId="39E7B569" w14:textId="77777777" w:rsidR="00890FCB" w:rsidRDefault="00890FCB" w:rsidP="00A1394A">
      <w:pPr>
        <w:pStyle w:val="Odstavecseseznamem"/>
        <w:numPr>
          <w:ilvl w:val="0"/>
          <w:numId w:val="10"/>
        </w:numPr>
      </w:pPr>
      <w:r w:rsidRPr="00DB6EAF">
        <w:t>splnění základní způsobilosti</w:t>
      </w:r>
      <w:r>
        <w:t xml:space="preserve"> dle § 74 zákona dodavatelem,</w:t>
      </w:r>
      <w:r w:rsidR="000C00B0">
        <w:t xml:space="preserve"> </w:t>
      </w:r>
      <w:r w:rsidR="00DD0DAA">
        <w:t xml:space="preserve">(viz odst. </w:t>
      </w:r>
      <w:r w:rsidR="000C73B2">
        <w:t>7</w:t>
      </w:r>
      <w:r>
        <w:t>.2 této zadávací dokumentace),</w:t>
      </w:r>
    </w:p>
    <w:p w14:paraId="39E7B56A" w14:textId="77777777" w:rsidR="00890FCB" w:rsidRDefault="00890FCB" w:rsidP="00A1394A">
      <w:pPr>
        <w:pStyle w:val="Odstavecseseznamem"/>
        <w:numPr>
          <w:ilvl w:val="0"/>
          <w:numId w:val="10"/>
        </w:numPr>
      </w:pPr>
      <w:r>
        <w:t>splnění profesní způsobilosti dle § 77 zákona dodavatelem,</w:t>
      </w:r>
      <w:r w:rsidR="000C00B0">
        <w:t xml:space="preserve"> </w:t>
      </w:r>
      <w:r w:rsidR="00DD0DAA">
        <w:t xml:space="preserve">(viz odst. </w:t>
      </w:r>
      <w:r w:rsidR="000C73B2">
        <w:t>7</w:t>
      </w:r>
      <w:r>
        <w:t>.3 této zadávací dokumentace),</w:t>
      </w:r>
    </w:p>
    <w:p w14:paraId="39E7B56B" w14:textId="77777777" w:rsidR="002D1E5E" w:rsidRDefault="00890FCB" w:rsidP="00A1394A">
      <w:pPr>
        <w:pStyle w:val="Odstavecseseznamem"/>
        <w:numPr>
          <w:ilvl w:val="0"/>
          <w:numId w:val="10"/>
        </w:numPr>
      </w:pPr>
      <w:r>
        <w:t>splnění technické kvalifikace dle § 79 zákona dodavatelem,</w:t>
      </w:r>
      <w:r w:rsidR="000C00B0">
        <w:t xml:space="preserve"> </w:t>
      </w:r>
      <w:r w:rsidR="00DD0DAA">
        <w:t xml:space="preserve">(viz odst. </w:t>
      </w:r>
      <w:r w:rsidR="000C73B2">
        <w:t>7</w:t>
      </w:r>
      <w:r w:rsidR="002D1E5E">
        <w:t>.4 této zadávací dokumentace).</w:t>
      </w:r>
    </w:p>
    <w:p w14:paraId="39E7B56C" w14:textId="77777777" w:rsidR="00890FCB" w:rsidRPr="00611D54" w:rsidRDefault="002B54FB" w:rsidP="004B4620">
      <w:pPr>
        <w:pStyle w:val="02-ODST-2"/>
        <w:ind w:hanging="709"/>
        <w:rPr>
          <w:b/>
        </w:rPr>
      </w:pPr>
      <w:r w:rsidRPr="00611D54">
        <w:rPr>
          <w:b/>
        </w:rPr>
        <w:t xml:space="preserve"> Základní způsobilost dle § 74 odst. 1 zákona</w:t>
      </w:r>
    </w:p>
    <w:p w14:paraId="39E7B56D" w14:textId="77777777" w:rsidR="00D02FB2" w:rsidRDefault="00D02FB2" w:rsidP="00611D54">
      <w:pPr>
        <w:ind w:left="142"/>
      </w:pPr>
      <w:r>
        <w:t>Zadavatel požaduje, aby dodavatel prokázal splnění základní způsobilosti, přičemž dle zákona způsobilým není dodavatel, který</w:t>
      </w:r>
    </w:p>
    <w:p w14:paraId="39E7B56E" w14:textId="77777777" w:rsidR="003D79B3" w:rsidRDefault="003D79B3" w:rsidP="00A1394A">
      <w:pPr>
        <w:pStyle w:val="Odstavecseseznamem"/>
        <w:numPr>
          <w:ilvl w:val="0"/>
          <w:numId w:val="11"/>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9E7B56F" w14:textId="77777777" w:rsidR="003D79B3" w:rsidRDefault="003D79B3" w:rsidP="00A1394A">
      <w:pPr>
        <w:pStyle w:val="Odstavecseseznamem"/>
        <w:numPr>
          <w:ilvl w:val="0"/>
          <w:numId w:val="11"/>
        </w:numPr>
      </w:pPr>
      <w:r>
        <w:t>má v České republice nebo v zemi svého sídla v evidenci daní zachycen splatný daňový nedoplatek,</w:t>
      </w:r>
    </w:p>
    <w:p w14:paraId="39E7B570" w14:textId="77777777" w:rsidR="003D79B3" w:rsidRDefault="003D79B3" w:rsidP="00A1394A">
      <w:pPr>
        <w:pStyle w:val="Odstavecseseznamem"/>
        <w:numPr>
          <w:ilvl w:val="0"/>
          <w:numId w:val="11"/>
        </w:numPr>
      </w:pPr>
      <w:r>
        <w:t>má v České republice nebo v zemi svého sídla splatný nedoplatek na pojistném nebo na penále na veřejné zdravotní pojištění,</w:t>
      </w:r>
    </w:p>
    <w:p w14:paraId="39E7B571" w14:textId="77777777" w:rsidR="003D79B3" w:rsidRDefault="003D79B3" w:rsidP="00A1394A">
      <w:pPr>
        <w:pStyle w:val="Odstavecseseznamem"/>
        <w:numPr>
          <w:ilvl w:val="0"/>
          <w:numId w:val="11"/>
        </w:numPr>
      </w:pPr>
      <w:r>
        <w:t>má v České republice nebo v zemi svého sídla splatný nedoplatek na pojistném nebo na penále na sociální zabezpečení a příspěvku na státní politiku zaměstnanosti,</w:t>
      </w:r>
    </w:p>
    <w:p w14:paraId="39E7B572" w14:textId="77777777" w:rsidR="003D79B3" w:rsidRDefault="003D79B3" w:rsidP="00A1394A">
      <w:pPr>
        <w:pStyle w:val="Odstavecseseznamem"/>
        <w:numPr>
          <w:ilvl w:val="0"/>
          <w:numId w:val="11"/>
        </w:numPr>
      </w:pPr>
      <w:r>
        <w:t>je v likvidaci, proti němuž bylo vydáno rozhodnutí o úpadku, vůči němuž byla nařízena nucená správa podle jiného právního předpisu nebo v obdobné situaci podle právního řádu země sídla dodavatele.</w:t>
      </w:r>
    </w:p>
    <w:p w14:paraId="39E7B573" w14:textId="77777777" w:rsidR="00A82954" w:rsidRPr="00611D54" w:rsidRDefault="005B0E5A" w:rsidP="00611D54">
      <w:pPr>
        <w:pStyle w:val="05-ODST-3"/>
        <w:rPr>
          <w:b/>
        </w:rPr>
      </w:pPr>
      <w:r w:rsidRPr="00611D54">
        <w:rPr>
          <w:b/>
        </w:rPr>
        <w:t>Prokázání základní způsobilosti dodavatele</w:t>
      </w:r>
    </w:p>
    <w:p w14:paraId="39E7B574" w14:textId="77777777" w:rsidR="00CB784C" w:rsidRDefault="008C06AB" w:rsidP="00E135A4">
      <w:r>
        <w:t xml:space="preserve">    </w:t>
      </w:r>
      <w:r w:rsidR="00CB784C">
        <w:t>Dodavatel prokazuje splnění podmínek základní způsobilosti ve vztahu k České republice</w:t>
      </w:r>
    </w:p>
    <w:p w14:paraId="39E7B575" w14:textId="77777777" w:rsidR="00CB784C" w:rsidRDefault="008C06AB" w:rsidP="00E135A4">
      <w:pPr>
        <w:tabs>
          <w:tab w:val="left" w:pos="284"/>
          <w:tab w:val="left" w:pos="993"/>
        </w:tabs>
        <w:spacing w:before="0"/>
      </w:pPr>
      <w:r>
        <w:t xml:space="preserve">    </w:t>
      </w:r>
      <w:r w:rsidR="00446FDC">
        <w:t>p</w:t>
      </w:r>
      <w:r w:rsidR="00CB784C">
        <w:t>ředložením</w:t>
      </w:r>
      <w:r w:rsidR="00446FDC">
        <w:t>:</w:t>
      </w:r>
    </w:p>
    <w:p w14:paraId="39E7B576" w14:textId="77777777" w:rsidR="000C73B2" w:rsidRDefault="000C73B2" w:rsidP="00A1394A">
      <w:pPr>
        <w:pStyle w:val="06-PSM"/>
        <w:numPr>
          <w:ilvl w:val="0"/>
          <w:numId w:val="19"/>
        </w:numPr>
        <w:ind w:left="709" w:hanging="425"/>
      </w:pPr>
      <w:r>
        <w:t>výpisu z evidence Rejstříku trestů ve vztahu k § 74 odst. 1 písm. a) zákona, pro každou fyzickou a právnickou osobu, pro niž je dle zákona vyžadován,</w:t>
      </w:r>
    </w:p>
    <w:p w14:paraId="39E7B577" w14:textId="77777777" w:rsidR="000C73B2" w:rsidRDefault="000C73B2" w:rsidP="00A1394A">
      <w:pPr>
        <w:pStyle w:val="06-PSM"/>
        <w:numPr>
          <w:ilvl w:val="0"/>
          <w:numId w:val="19"/>
        </w:numPr>
        <w:ind w:left="709" w:hanging="425"/>
      </w:pPr>
      <w:r>
        <w:t>potvrzení příslušného finančního úřadu ve vztahu k § 74 odst. 1 písm. b) zákona, a ve vztahu ke spotřební dani čestné prohlášení dodavatele, z něhož jednoznačně vyplývá splnění této způsobilosti,</w:t>
      </w:r>
    </w:p>
    <w:p w14:paraId="39E7B578" w14:textId="77777777" w:rsidR="000C73B2" w:rsidRDefault="000C73B2" w:rsidP="00A1394A">
      <w:pPr>
        <w:pStyle w:val="06-PSM"/>
        <w:numPr>
          <w:ilvl w:val="0"/>
          <w:numId w:val="19"/>
        </w:numPr>
        <w:ind w:left="709" w:hanging="425"/>
      </w:pPr>
      <w:r>
        <w:t>písemného čestného prohlášení ve vztahu k § 74 odst. 1 písm. c) zákona, z něhož jednoznačně vyplývá splnění této způsobilosti,</w:t>
      </w:r>
    </w:p>
    <w:p w14:paraId="39E7B579" w14:textId="77777777" w:rsidR="000C73B2" w:rsidRDefault="000C73B2" w:rsidP="00A1394A">
      <w:pPr>
        <w:pStyle w:val="06-PSM"/>
        <w:numPr>
          <w:ilvl w:val="0"/>
          <w:numId w:val="19"/>
        </w:numPr>
        <w:ind w:left="709" w:hanging="425"/>
      </w:pPr>
      <w:r>
        <w:t>potvrzení příslušné okresní správy sociálního zabezpečení ve vztahu k § 74 odst. 1 písm. d) zákona,</w:t>
      </w:r>
    </w:p>
    <w:p w14:paraId="39E7B57A" w14:textId="77777777" w:rsidR="000C73B2" w:rsidRDefault="000C73B2" w:rsidP="00A1394A">
      <w:pPr>
        <w:pStyle w:val="Odstavecseseznamem"/>
        <w:numPr>
          <w:ilvl w:val="0"/>
          <w:numId w:val="19"/>
        </w:numPr>
        <w:spacing w:before="0"/>
        <w:ind w:left="709" w:hanging="425"/>
      </w:pPr>
      <w:r>
        <w:t>výpisu z obchodního rejstříku, nebo předložením písemného čestného prohlášení v případě, že není v obchodním rejstříku zapsán, ve vztahu k § 74 odst. 1 písm. e) zákona</w:t>
      </w:r>
    </w:p>
    <w:p w14:paraId="39E7B57B" w14:textId="77777777" w:rsidR="000C73B2" w:rsidRDefault="000C73B2" w:rsidP="000C73B2">
      <w:pPr>
        <w:ind w:left="142"/>
      </w:pPr>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39E7B57C" w14:textId="4EE016F6" w:rsidR="000A153C" w:rsidRPr="00611D54" w:rsidRDefault="007121D7" w:rsidP="004B4620">
      <w:pPr>
        <w:pStyle w:val="02-ODST-2"/>
        <w:ind w:hanging="709"/>
        <w:rPr>
          <w:b/>
        </w:rPr>
      </w:pPr>
      <w:r>
        <w:lastRenderedPageBreak/>
        <w:t xml:space="preserve"> </w:t>
      </w:r>
      <w:r w:rsidRPr="00611D54">
        <w:rPr>
          <w:b/>
        </w:rPr>
        <w:t>Profesní způsobilosti dle § 77 odst. 1 zákona</w:t>
      </w:r>
    </w:p>
    <w:p w14:paraId="39E7B57D" w14:textId="1E53987C" w:rsidR="00224B64" w:rsidRDefault="00224B64" w:rsidP="00611D54">
      <w:pPr>
        <w:ind w:left="142"/>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6A96043F" w14:textId="77777777" w:rsidR="00B858A7" w:rsidRPr="00611D54" w:rsidRDefault="00B858A7" w:rsidP="00B858A7">
      <w:pPr>
        <w:pStyle w:val="05-ODST-3"/>
        <w:rPr>
          <w:b/>
        </w:rPr>
      </w:pPr>
      <w:r>
        <w:t xml:space="preserve">  </w:t>
      </w:r>
      <w:r w:rsidRPr="00611D54">
        <w:rPr>
          <w:b/>
        </w:rPr>
        <w:t xml:space="preserve">Prokázání profesní způsobilosti dodavatele </w:t>
      </w:r>
    </w:p>
    <w:p w14:paraId="182DD163" w14:textId="77777777" w:rsidR="00B858A7" w:rsidRDefault="00B858A7" w:rsidP="00B858A7">
      <w:pPr>
        <w:ind w:firstLine="426"/>
      </w:pPr>
      <w:r>
        <w:t xml:space="preserve">     </w:t>
      </w:r>
      <w:r w:rsidRPr="009A37D7">
        <w:t>Dodavatel prokazuje splnění podmínek profesní způsobilosti ve vztahu k České republice</w:t>
      </w:r>
    </w:p>
    <w:p w14:paraId="080D8B64" w14:textId="1068C1D0" w:rsidR="00B858A7" w:rsidRDefault="00B858A7" w:rsidP="00B858A7">
      <w:pPr>
        <w:ind w:left="142"/>
      </w:pPr>
      <w:r>
        <w:t>dle § 77 odst. 1 zákona předložením výpisu z obchodního rejstříku nebo jiné obdobné evidence, pokud jiný právní předpis zápis dodavatele do takovéto evidence požaduje</w:t>
      </w:r>
      <w:r w:rsidR="00630E7D">
        <w:t>.</w:t>
      </w:r>
    </w:p>
    <w:p w14:paraId="39E7B582" w14:textId="77777777" w:rsidR="00404BB1" w:rsidRPr="00316AEF" w:rsidRDefault="00404BB1" w:rsidP="004B4620">
      <w:pPr>
        <w:pStyle w:val="02-ODST-2"/>
        <w:ind w:hanging="709"/>
        <w:rPr>
          <w:b/>
        </w:rPr>
      </w:pPr>
      <w:r w:rsidRPr="00316AEF">
        <w:rPr>
          <w:b/>
        </w:rPr>
        <w:t>Technická kvalifikace dle § 79 zákona</w:t>
      </w:r>
    </w:p>
    <w:p w14:paraId="39E7B583" w14:textId="61960F47" w:rsidR="00412D38" w:rsidRPr="003D4897" w:rsidRDefault="007909D3" w:rsidP="006B18E9">
      <w:pPr>
        <w:ind w:left="142"/>
      </w:pPr>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6B18E9">
        <w:t xml:space="preserve">. </w:t>
      </w:r>
      <w:r w:rsidR="00412D38">
        <w:t>Významnou dodávkou se rozumí dodávka</w:t>
      </w:r>
      <w:r w:rsidR="00412D38" w:rsidRPr="003D4897">
        <w:t xml:space="preserve"> </w:t>
      </w:r>
      <w:r w:rsidR="00AC33B8">
        <w:t>benzínových a naftových</w:t>
      </w:r>
      <w:r w:rsidR="000A426C">
        <w:t xml:space="preserve"> aditiv</w:t>
      </w:r>
      <w:r w:rsidR="00412D38" w:rsidRPr="003D4897">
        <w:t>, za kterou byla dodavateli poskytnuta odměna ve výši min</w:t>
      </w:r>
      <w:r w:rsidR="006B18E9">
        <w:t xml:space="preserve"> 500 000</w:t>
      </w:r>
      <w:r w:rsidR="00412D38">
        <w:t xml:space="preserve">,- Kč </w:t>
      </w:r>
      <w:r w:rsidR="00412D38" w:rsidRPr="00756F1C">
        <w:rPr>
          <w:i/>
        </w:rPr>
        <w:t xml:space="preserve">(slovy: </w:t>
      </w:r>
      <w:proofErr w:type="spellStart"/>
      <w:r w:rsidR="006B18E9" w:rsidRPr="00756F1C">
        <w:rPr>
          <w:i/>
        </w:rPr>
        <w:t>pětsettisíckorun</w:t>
      </w:r>
      <w:proofErr w:type="spellEnd"/>
      <w:r w:rsidR="006B18E9" w:rsidRPr="00756F1C">
        <w:rPr>
          <w:i/>
        </w:rPr>
        <w:t xml:space="preserve"> českých)</w:t>
      </w:r>
      <w:r w:rsidR="000E1E27">
        <w:rPr>
          <w:i/>
        </w:rPr>
        <w:t xml:space="preserve"> bez DPH</w:t>
      </w:r>
      <w:r w:rsidR="006B18E9" w:rsidRPr="00756F1C">
        <w:rPr>
          <w:i/>
        </w:rPr>
        <w:t xml:space="preserve"> za rok</w:t>
      </w:r>
      <w:r w:rsidR="006B18E9">
        <w:t xml:space="preserve">. </w:t>
      </w:r>
    </w:p>
    <w:p w14:paraId="39E7B584" w14:textId="77777777" w:rsidR="007909D3" w:rsidRPr="00316AEF" w:rsidRDefault="007909D3" w:rsidP="00316AEF">
      <w:pPr>
        <w:pStyle w:val="05-ODST-3"/>
        <w:rPr>
          <w:b/>
        </w:rPr>
      </w:pPr>
      <w:r w:rsidRPr="00316AEF">
        <w:rPr>
          <w:b/>
        </w:rPr>
        <w:t>Prokázání technické kvalifikace dodavatele</w:t>
      </w:r>
    </w:p>
    <w:p w14:paraId="39E7B585" w14:textId="15BD5B7B" w:rsidR="00895FCD" w:rsidRDefault="00701E6C" w:rsidP="00316AEF">
      <w:pPr>
        <w:ind w:left="709"/>
      </w:pPr>
      <w:r>
        <w:t xml:space="preserve">Dodavatel prokáže splnění technické kvalifikace dle § 79 odst. 2 písm. b) zákona předložením seznamu významných </w:t>
      </w:r>
      <w:r w:rsidR="00DF1674">
        <w:t>dodávek</w:t>
      </w:r>
      <w:r>
        <w:t>,</w:t>
      </w:r>
      <w:r w:rsidR="00FB5DD3" w:rsidRPr="00FB5DD3">
        <w:t xml:space="preserve"> </w:t>
      </w:r>
      <w:r w:rsidR="00FB5DD3" w:rsidRPr="00C47D97">
        <w:t xml:space="preserve">dodavatel je oprávněn doložit seznam významných </w:t>
      </w:r>
      <w:r w:rsidR="00480F5D" w:rsidRPr="00C47D97">
        <w:t>dodávek</w:t>
      </w:r>
      <w:r w:rsidR="00FB5DD3" w:rsidRPr="00C47D97">
        <w:t xml:space="preserve"> též na formuláři, který je přílohou č. </w:t>
      </w:r>
      <w:r w:rsidR="0000054F" w:rsidRPr="00C47D97">
        <w:t>3</w:t>
      </w:r>
      <w:r w:rsidR="00FB5DD3" w:rsidRPr="00C47D97">
        <w:t xml:space="preserve"> této zadávací dokumentace v souladu s pokyny uvedenými v tomto formuláři a v této zadávací dokumentaci</w:t>
      </w:r>
      <w:r w:rsidR="00FB5DD3" w:rsidRPr="00FB5DD3">
        <w:t>.</w:t>
      </w:r>
    </w:p>
    <w:p w14:paraId="7735F55E" w14:textId="1C6B4C83" w:rsidR="00FB5DD3" w:rsidRDefault="00FB5DD3" w:rsidP="00316AEF">
      <w:pPr>
        <w:ind w:left="709"/>
      </w:pPr>
      <w:r w:rsidRPr="00FB5DD3">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14:paraId="39E7B586" w14:textId="77777777" w:rsidR="00CB08C2" w:rsidRPr="00CB08C2" w:rsidRDefault="00CB08C2" w:rsidP="005A2A38">
      <w:pPr>
        <w:pStyle w:val="02-ODST-2"/>
        <w:tabs>
          <w:tab w:val="num" w:pos="1364"/>
        </w:tabs>
        <w:ind w:hanging="709"/>
        <w:rPr>
          <w:b/>
        </w:rPr>
      </w:pPr>
      <w:bookmarkStart w:id="57" w:name="_Toc319671465"/>
      <w:bookmarkStart w:id="58" w:name="_Toc317610237"/>
      <w:bookmarkStart w:id="59" w:name="_Toc317610239"/>
      <w:bookmarkStart w:id="60" w:name="_Toc285793974"/>
      <w:bookmarkStart w:id="61" w:name="_Toc284835812"/>
      <w:r w:rsidRPr="00CB08C2">
        <w:rPr>
          <w:b/>
        </w:rPr>
        <w:t>Forma předložení dokladů prokazujících splnění kvalifikace včetně jejich stáří</w:t>
      </w:r>
      <w:bookmarkEnd w:id="57"/>
      <w:bookmarkEnd w:id="58"/>
      <w:r w:rsidRPr="00CB08C2">
        <w:rPr>
          <w:b/>
        </w:rPr>
        <w:t xml:space="preserve"> dle § 45 zákona</w:t>
      </w:r>
    </w:p>
    <w:p w14:paraId="39E7B587" w14:textId="04117CAF" w:rsidR="00CB08C2" w:rsidRDefault="00CB08C2" w:rsidP="00CB08C2">
      <w:pPr>
        <w:spacing w:before="240" w:after="120"/>
        <w:rPr>
          <w:rFonts w:cs="Arial"/>
        </w:rPr>
      </w:pPr>
      <w:r>
        <w:rPr>
          <w:rFonts w:cs="Arial"/>
        </w:rPr>
        <w:t xml:space="preserve">Dodavatel dokládá splnění zadavatelem požadované kvalifikace předložením dokladů vyplývajících ze zadávací dokumentace. </w:t>
      </w:r>
    </w:p>
    <w:p w14:paraId="39E7B588" w14:textId="39AE15B3" w:rsidR="00CB08C2" w:rsidRDefault="00CB08C2" w:rsidP="00CB08C2">
      <w:pPr>
        <w:spacing w:after="120"/>
        <w:rPr>
          <w:rFonts w:cs="Arial"/>
        </w:rPr>
      </w:pPr>
      <w:r>
        <w:rPr>
          <w:rFonts w:cs="Arial"/>
        </w:rPr>
        <w:t xml:space="preserve">Nestanoví-li zákon či zadavatel v zadávací dokumentaci jinak, předkládá </w:t>
      </w:r>
      <w:r w:rsidRPr="00CB08C2">
        <w:rPr>
          <w:rFonts w:cs="Arial"/>
        </w:rPr>
        <w:t>dodavatel kopie dokladů</w:t>
      </w:r>
      <w:r>
        <w:rPr>
          <w:rFonts w:cs="Arial"/>
        </w:rPr>
        <w:t>. Doklady prokazující základní způsobilost podle § 74 zákona a profesní způsobilost podle § 77 odst. 1 zákona musí prokazovat splnění požadovaného kritéria způsobilosti dodavatelem nejpozději v době 3 měsíců přede dnem</w:t>
      </w:r>
      <w:r w:rsidR="00830A6A">
        <w:rPr>
          <w:rFonts w:cs="Arial"/>
        </w:rPr>
        <w:t xml:space="preserve"> zahájení zadávacího řízení v souladu s ustanovením § 86 odst. 5 zákona</w:t>
      </w:r>
    </w:p>
    <w:p w14:paraId="39E7B589" w14:textId="77777777" w:rsidR="00CB08C2" w:rsidRDefault="00CB08C2" w:rsidP="00CB08C2">
      <w:pPr>
        <w:spacing w:after="120"/>
        <w:rPr>
          <w:rFonts w:cs="Arial"/>
        </w:rPr>
      </w:pPr>
      <w:r>
        <w:rPr>
          <w:rFonts w:cs="Arial"/>
        </w:rPr>
        <w:t xml:space="preserve">V případě, že dodavatel předkládá obdobné doklady podle právního řádu státu, ve kterém se takový doklad vydává, v cizím jazyce, je dodavatel povinen společně s tímto dokladem zadavateli doložit i </w:t>
      </w:r>
      <w:r>
        <w:rPr>
          <w:rFonts w:cs="Arial"/>
          <w:b/>
        </w:rPr>
        <w:t>překlad dokladu do českého jazyka</w:t>
      </w:r>
      <w:r>
        <w:rPr>
          <w:rFonts w:cs="Arial"/>
        </w:rPr>
        <w:t xml:space="preserve"> s tím, že zadavateli zůstává vyhrazeno právo požadovat po dodavateli doložit </w:t>
      </w:r>
      <w:r>
        <w:rPr>
          <w:rFonts w:cs="Arial"/>
          <w:b/>
        </w:rPr>
        <w:t>úředně ověřený překlad tohoto dokladu do českého jazyka tlumočníkem zapsaným do seznamu znalců a tlumočníků</w:t>
      </w:r>
      <w:r>
        <w:rPr>
          <w:rFonts w:cs="Arial"/>
        </w:rPr>
        <w:t xml:space="preserve"> v případě, že bude mít zadavatel pochybnosti o správnosti původně předloženého překladu dokladu. Povinnost doložení překladu se však </w:t>
      </w:r>
      <w:r>
        <w:rPr>
          <w:rFonts w:cs="Arial"/>
          <w:b/>
        </w:rPr>
        <w:t>nevztahuje na doklady ve slovenském jazyce a na doklady o vzdělání v latinském jazyce.</w:t>
      </w:r>
      <w:r>
        <w:rPr>
          <w:rFonts w:cs="Arial"/>
        </w:rPr>
        <w:t xml:space="preserve">  </w:t>
      </w:r>
    </w:p>
    <w:p w14:paraId="39E7B58A" w14:textId="432B67EB" w:rsidR="00CB08C2" w:rsidRDefault="00CB08C2" w:rsidP="00CB08C2">
      <w:pPr>
        <w:spacing w:after="120"/>
        <w:rPr>
          <w:rFonts w:cs="Arial"/>
        </w:rPr>
      </w:pPr>
      <w:r>
        <w:rPr>
          <w:rFonts w:cs="Arial"/>
        </w:rPr>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r w:rsidR="00830A6A">
        <w:rPr>
          <w:rFonts w:cs="Arial"/>
        </w:rPr>
        <w:t xml:space="preserve"> nebo může nahradit v souladu s § 86 odst. 2 zákona, není-li zadavatelem stanoveno jinak, předložení dokladů prokazujících splnění kvalifikace dodavatelem předložením čestného prohlášení dodavatele podepsaného osobou oprávněnou jednat za dodavatele</w:t>
      </w:r>
      <w:r>
        <w:rPr>
          <w:rFonts w:cs="Arial"/>
        </w:rPr>
        <w:t xml:space="preserve">. </w:t>
      </w:r>
    </w:p>
    <w:p w14:paraId="39E7B58B" w14:textId="5C442348" w:rsidR="00CB08C2" w:rsidRDefault="00CB08C2" w:rsidP="00CB08C2">
      <w:pPr>
        <w:spacing w:after="120"/>
        <w:rPr>
          <w:rFonts w:cs="Arial"/>
        </w:rPr>
      </w:pPr>
      <w:r>
        <w:rPr>
          <w:rFonts w:cs="Arial"/>
        </w:rPr>
        <w:t>Dodavatel rovněž může v souladu se zákonem vždy nahradit požadované doklady předložením jednotného evropského osvědčení pro veřejné zakázky.</w:t>
      </w:r>
    </w:p>
    <w:p w14:paraId="3D0A6A6E" w14:textId="16267560" w:rsidR="00F47511" w:rsidRDefault="00F47511" w:rsidP="00CB08C2">
      <w:pPr>
        <w:spacing w:after="120"/>
        <w:rPr>
          <w:rFonts w:cs="Arial"/>
        </w:rPr>
      </w:pPr>
      <w:r>
        <w:rPr>
          <w:rFonts w:cs="Arial"/>
        </w:rPr>
        <w:t>Zadavatel může požadovat v průběhu zadávacího řízení předložení originálů nebo úředně ověřených kopií dokladů o kvalifikaci dodavatele.</w:t>
      </w:r>
    </w:p>
    <w:p w14:paraId="39E7B58C" w14:textId="77777777" w:rsidR="00CB08C2" w:rsidRDefault="00CB08C2" w:rsidP="00CB08C2">
      <w:pPr>
        <w:spacing w:after="120"/>
        <w:rPr>
          <w:rFonts w:ascii="Times New Roman" w:hAnsi="Times New Roman"/>
          <w:sz w:val="24"/>
          <w:szCs w:val="24"/>
        </w:rPr>
      </w:pPr>
      <w:r w:rsidRPr="00CB08C2">
        <w:rPr>
          <w:rFonts w:cs="Arial"/>
          <w:b/>
          <w:u w:val="single"/>
        </w:rPr>
        <w:lastRenderedPageBreak/>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t>.</w:t>
      </w:r>
    </w:p>
    <w:bookmarkEnd w:id="59"/>
    <w:bookmarkEnd w:id="60"/>
    <w:bookmarkEnd w:id="61"/>
    <w:p w14:paraId="39E7B58D" w14:textId="77777777" w:rsidR="00CB08C2" w:rsidRDefault="00CB08C2" w:rsidP="00CB08C2">
      <w:pPr>
        <w:rPr>
          <w:rFonts w:cs="Arial"/>
        </w:rPr>
      </w:pPr>
      <w:r>
        <w:rPr>
          <w:rFonts w:cs="Arial"/>
        </w:rPr>
        <w:t>Veškeré informace o kvalifikaci včetně zadavatelem požadovaných dokladů musí být předloženy zadavateli nejpozději současně s nabídkou.</w:t>
      </w:r>
    </w:p>
    <w:p w14:paraId="39E7B58E" w14:textId="77777777" w:rsidR="00CB08C2" w:rsidRDefault="00CB08C2" w:rsidP="00CB08C2">
      <w:r>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Pr>
          <w:rFonts w:cs="Arial"/>
          <w:b/>
        </w:rPr>
        <w:t>Pokud za dodavatele jedná zmocněnec na základě plné moci, musí být v nabídce předložena plná moc v originále nebo v úředně ověřené kopii</w:t>
      </w:r>
      <w:r w:rsidR="0008031F">
        <w:rPr>
          <w:rFonts w:cs="Arial"/>
          <w:b/>
        </w:rPr>
        <w:t>.</w:t>
      </w:r>
    </w:p>
    <w:p w14:paraId="39E7B58F" w14:textId="77777777" w:rsidR="00895FCD" w:rsidRPr="00C835EC" w:rsidRDefault="00895FCD" w:rsidP="004B4620">
      <w:pPr>
        <w:pStyle w:val="02-ODST-2"/>
        <w:ind w:hanging="709"/>
        <w:rPr>
          <w:b/>
        </w:rPr>
      </w:pPr>
      <w:r w:rsidRPr="00C835EC">
        <w:rPr>
          <w:b/>
        </w:rPr>
        <w:t>Společná ustanovení ke kvalifikaci</w:t>
      </w:r>
    </w:p>
    <w:p w14:paraId="39E7B590" w14:textId="4DCF9C77" w:rsidR="00B571E7" w:rsidRPr="00316AEF" w:rsidRDefault="00B571E7" w:rsidP="00316AEF">
      <w:pPr>
        <w:pStyle w:val="05-ODST-3"/>
        <w:rPr>
          <w:b/>
        </w:rPr>
      </w:pPr>
      <w:r w:rsidRPr="00316AEF">
        <w:rPr>
          <w:b/>
        </w:rPr>
        <w:t xml:space="preserve">Prokazování kvalifikace v </w:t>
      </w:r>
      <w:r w:rsidR="00567425">
        <w:rPr>
          <w:b/>
        </w:rPr>
        <w:t>na</w:t>
      </w:r>
      <w:r w:rsidRPr="00316AEF">
        <w:rPr>
          <w:b/>
        </w:rPr>
        <w:t>dlimitním řízení</w:t>
      </w:r>
    </w:p>
    <w:p w14:paraId="39E7B591" w14:textId="77777777" w:rsidR="00567425" w:rsidRDefault="00567425" w:rsidP="00316AEF">
      <w:pPr>
        <w:ind w:left="709"/>
      </w:pPr>
      <w:r>
        <w:t>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r w:rsidR="0008031F">
        <w:t>.</w:t>
      </w:r>
    </w:p>
    <w:p w14:paraId="39E7B592" w14:textId="77777777" w:rsidR="00390927" w:rsidRPr="00316AEF" w:rsidRDefault="00390927" w:rsidP="00316AEF">
      <w:pPr>
        <w:pStyle w:val="05-ODST-3"/>
        <w:rPr>
          <w:b/>
        </w:rPr>
      </w:pPr>
      <w:r w:rsidRPr="00316AEF">
        <w:rPr>
          <w:b/>
        </w:rPr>
        <w:t>Prokazování kvalifikace získané v zahraničí dle § 81 zákona</w:t>
      </w:r>
    </w:p>
    <w:p w14:paraId="39E7B593"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39E7B594"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39E7B595" w14:textId="77777777" w:rsidR="00E17DDE" w:rsidRPr="00316AEF" w:rsidRDefault="0023271E" w:rsidP="00316AEF">
      <w:pPr>
        <w:pStyle w:val="05-ODST-3"/>
        <w:rPr>
          <w:b/>
        </w:rPr>
      </w:pPr>
      <w:r w:rsidRPr="00316AEF">
        <w:rPr>
          <w:b/>
        </w:rPr>
        <w:t>Prokazování kvalifikace v případě společné účasti dodavatelů dle § 82 zákona</w:t>
      </w:r>
    </w:p>
    <w:p w14:paraId="39E7B596"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39E7B597" w14:textId="77777777" w:rsidR="001D7594" w:rsidRPr="00316AEF" w:rsidRDefault="001D7594" w:rsidP="00316AEF">
      <w:pPr>
        <w:pStyle w:val="05-ODST-3"/>
        <w:rPr>
          <w:b/>
        </w:rPr>
      </w:pPr>
      <w:r w:rsidRPr="00316AEF">
        <w:rPr>
          <w:b/>
        </w:rPr>
        <w:t>Prokázání kvalifikace prostřednictvím jiných osob dle § 83 zákona</w:t>
      </w:r>
    </w:p>
    <w:p w14:paraId="39E7B598" w14:textId="77777777" w:rsidR="00D31403" w:rsidRDefault="006E3C70" w:rsidP="00316AEF">
      <w:pPr>
        <w:ind w:left="709"/>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39E7B599" w14:textId="77777777" w:rsidR="00BC5BB7" w:rsidRDefault="00BC5BB7" w:rsidP="00A1394A">
      <w:pPr>
        <w:pStyle w:val="Odstavecseseznamem"/>
        <w:numPr>
          <w:ilvl w:val="0"/>
          <w:numId w:val="13"/>
        </w:numPr>
        <w:spacing w:line="276" w:lineRule="auto"/>
      </w:pPr>
      <w:r>
        <w:t>doklady prokazující splnění profesní způsobilosti podle § 77 odst. 1 jinou osobou,</w:t>
      </w:r>
    </w:p>
    <w:p w14:paraId="39E7B59A" w14:textId="77777777" w:rsidR="00BC5BB7" w:rsidRDefault="00BC5BB7" w:rsidP="00A1394A">
      <w:pPr>
        <w:pStyle w:val="Odstavecseseznamem"/>
        <w:numPr>
          <w:ilvl w:val="0"/>
          <w:numId w:val="13"/>
        </w:numPr>
        <w:spacing w:line="276" w:lineRule="auto"/>
      </w:pPr>
      <w:r>
        <w:t>doklady prokazující splnění chybějící části kvalifikace prostřednictvím jiné osoby,</w:t>
      </w:r>
    </w:p>
    <w:p w14:paraId="39E7B59B" w14:textId="77777777" w:rsidR="00BC5BB7" w:rsidRDefault="00BC5BB7" w:rsidP="00A1394A">
      <w:pPr>
        <w:pStyle w:val="Odstavecseseznamem"/>
        <w:numPr>
          <w:ilvl w:val="0"/>
          <w:numId w:val="13"/>
        </w:numPr>
        <w:spacing w:line="276" w:lineRule="auto"/>
      </w:pPr>
      <w:r>
        <w:t>doklady o splnění základní způsobilosti podle § 74 jinou osobou a</w:t>
      </w:r>
      <w:r>
        <w:tab/>
      </w:r>
    </w:p>
    <w:p w14:paraId="39E7B59C" w14:textId="77777777" w:rsidR="00BC5BB7" w:rsidRDefault="00BC5BB7" w:rsidP="00A1394A">
      <w:pPr>
        <w:pStyle w:val="Odstavecseseznamem"/>
        <w:numPr>
          <w:ilvl w:val="0"/>
          <w:numId w:val="13"/>
        </w:numPr>
        <w:spacing w:line="276" w:lineRule="auto"/>
      </w:pPr>
      <w: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39E7B59D" w14:textId="77777777" w:rsidR="00DB5D7F" w:rsidRDefault="00DB5D7F" w:rsidP="00316AEF">
      <w:pPr>
        <w:ind w:left="709"/>
      </w:pPr>
      <w:r>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zákona požadované zadavatelem vztahující se k takové osobě, musí dokument podle písm. d) výše obsahovat závazek, že jiná osoba bude vykonávat služby, ke kterým se prokazované kritérium kvalifikace vztahuje.</w:t>
      </w:r>
    </w:p>
    <w:p w14:paraId="39E7B59E" w14:textId="77777777" w:rsidR="00F72A06" w:rsidRPr="00316AEF" w:rsidRDefault="00F72A06" w:rsidP="004B4620">
      <w:pPr>
        <w:pStyle w:val="02-ODST-2"/>
        <w:ind w:hanging="709"/>
        <w:rPr>
          <w:b/>
        </w:rPr>
      </w:pPr>
      <w:r w:rsidRPr="00316AEF">
        <w:rPr>
          <w:b/>
        </w:rPr>
        <w:t>Společné prokazování kvalifikace dle § 84 zákona</w:t>
      </w:r>
    </w:p>
    <w:p w14:paraId="39E7B59F" w14:textId="77777777" w:rsidR="00575885" w:rsidRDefault="00575885" w:rsidP="00316AEF">
      <w:pPr>
        <w:ind w:left="142"/>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39E7B5A0" w14:textId="77777777" w:rsidR="00CE51A5" w:rsidRPr="00246572" w:rsidRDefault="00CE51A5" w:rsidP="004B4620">
      <w:pPr>
        <w:pStyle w:val="02-ODST-2"/>
        <w:ind w:hanging="709"/>
        <w:rPr>
          <w:b/>
        </w:rPr>
      </w:pPr>
      <w:r w:rsidRPr="00246572">
        <w:rPr>
          <w:b/>
        </w:rPr>
        <w:lastRenderedPageBreak/>
        <w:t>Jednotné evropské osvědčení pro veřejné zakázky dle § 87 zákona</w:t>
      </w:r>
    </w:p>
    <w:p w14:paraId="39E7B5A1" w14:textId="77777777" w:rsidR="00FF4ED4" w:rsidRDefault="00FF4ED4" w:rsidP="00246572">
      <w:pPr>
        <w:ind w:left="142"/>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39E7B5A2" w14:textId="77777777" w:rsidR="00601BBA" w:rsidRPr="00246572" w:rsidRDefault="00601BBA" w:rsidP="004B4620">
      <w:pPr>
        <w:pStyle w:val="02-ODST-2"/>
        <w:ind w:hanging="709"/>
        <w:rPr>
          <w:b/>
        </w:rPr>
      </w:pPr>
      <w:r w:rsidRPr="00246572">
        <w:rPr>
          <w:b/>
        </w:rPr>
        <w:t>Prokázání kvalifikace výpisem ze seznamu kvalifikovaných dodavatelů</w:t>
      </w:r>
    </w:p>
    <w:p w14:paraId="39E7B5A3" w14:textId="77777777" w:rsidR="00E06E63" w:rsidRDefault="00E06E63" w:rsidP="00246572">
      <w:pPr>
        <w:ind w:left="142"/>
      </w:pPr>
      <w:proofErr w:type="gramStart"/>
      <w:r>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39E7B5A4" w14:textId="77777777" w:rsidR="00E06E63" w:rsidRDefault="00E06E63" w:rsidP="00246572">
      <w:pPr>
        <w:ind w:left="142"/>
      </w:pPr>
      <w:r>
        <w:t>Výpis ze seznamu kvalifikovaných dodavatelů nesmí být k poslednímu dni, ke kterému má být prokázáno splnění základní a profesní způsobilosti dodavatelem, starší než 3 měsíce.</w:t>
      </w:r>
    </w:p>
    <w:p w14:paraId="39E7B5A5" w14:textId="77777777" w:rsidR="00E24BC2" w:rsidRPr="00246572" w:rsidRDefault="00022B1C" w:rsidP="004B4620">
      <w:pPr>
        <w:pStyle w:val="02-ODST-2"/>
        <w:ind w:hanging="709"/>
        <w:rPr>
          <w:b/>
        </w:rPr>
      </w:pPr>
      <w:r w:rsidRPr="00246572">
        <w:rPr>
          <w:b/>
        </w:rPr>
        <w:t>Prokázání kvalifikace certifikátem ze systému certifikovaných dodavatelů</w:t>
      </w:r>
    </w:p>
    <w:p w14:paraId="39E7B5A6" w14:textId="77777777" w:rsidR="00CE27B8" w:rsidRDefault="00CE27B8" w:rsidP="00246572">
      <w:pPr>
        <w:ind w:left="142"/>
      </w:pPr>
      <w:proofErr w:type="gramStart"/>
      <w:r w:rsidRPr="00E20C7C">
        <w:t>Předloží</w:t>
      </w:r>
      <w:proofErr w:type="gramEnd"/>
      <w:r w:rsidRPr="00E20C7C">
        <w:t>-li dodavatel zadavateli platný certifikát vydaný v rámci systému certifikovaných dodavatelů, který obsahuje náležitosti dle zákona, nahrazuje tento certifikát v rozsahu v něm uvedených údajů prokázání splnění kvalifikace dodavatelem.</w:t>
      </w:r>
    </w:p>
    <w:p w14:paraId="39E7B5A7" w14:textId="77777777" w:rsidR="00AF6758" w:rsidRPr="00246572" w:rsidRDefault="00AF6758" w:rsidP="004B4620">
      <w:pPr>
        <w:pStyle w:val="02-ODST-2"/>
        <w:ind w:hanging="709"/>
        <w:rPr>
          <w:b/>
        </w:rPr>
      </w:pPr>
      <w:r w:rsidRPr="00246572">
        <w:rPr>
          <w:b/>
        </w:rPr>
        <w:t xml:space="preserve">Změny kvalifikace účastníka zadávacího </w:t>
      </w:r>
      <w:r w:rsidR="00D2093F" w:rsidRPr="00246572">
        <w:rPr>
          <w:b/>
        </w:rPr>
        <w:t>řízení dle § 88 zákona</w:t>
      </w:r>
    </w:p>
    <w:p w14:paraId="39E7B5A8" w14:textId="77777777" w:rsidR="00D2093F" w:rsidRPr="00D01CEC" w:rsidRDefault="001A26BF" w:rsidP="00246572">
      <w:pPr>
        <w:ind w:left="142"/>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39E7B5A9" w14:textId="77777777" w:rsidR="00E46C45" w:rsidRPr="00D01CEC" w:rsidRDefault="00E46C45" w:rsidP="00246572">
      <w:pPr>
        <w:pStyle w:val="01-L"/>
      </w:pPr>
      <w:r w:rsidRPr="00D01CEC">
        <w:t>Podmínky a požadavky na zpracování nabídky</w:t>
      </w:r>
    </w:p>
    <w:p w14:paraId="39E7B5AA" w14:textId="77777777" w:rsidR="00E46C45" w:rsidRPr="00D01CEC" w:rsidRDefault="00E46C45" w:rsidP="004B4620">
      <w:pPr>
        <w:pStyle w:val="02-ODST-2"/>
        <w:ind w:hanging="709"/>
        <w:rPr>
          <w:b/>
        </w:rPr>
      </w:pPr>
      <w:r w:rsidRPr="00D01CEC">
        <w:rPr>
          <w:b/>
        </w:rPr>
        <w:t>Zadavatel požaduje, aby nabídka splňovala následující požadavky</w:t>
      </w:r>
    </w:p>
    <w:p w14:paraId="39E7B5AB" w14:textId="77777777" w:rsidR="00E46C45" w:rsidRDefault="00C835EC" w:rsidP="00CC6156">
      <w:pPr>
        <w:pStyle w:val="05-ODST-3"/>
        <w:ind w:left="1134" w:hanging="708"/>
      </w:pPr>
      <w:r>
        <w:t xml:space="preserve">Zadavatel upozorňuje dodavatele, že nabídky mohou být podány v souladu s § 103 odst. 1 písm. c) zákona pouze elektronicky prostřednictvím elektronického nástroje </w:t>
      </w:r>
      <w:proofErr w:type="gramStart"/>
      <w:r>
        <w:t>EZAK  dostupným</w:t>
      </w:r>
      <w:proofErr w:type="gramEnd"/>
      <w:r>
        <w:t xml:space="preserve"> na: </w:t>
      </w:r>
      <w:hyperlink r:id="rId12" w:history="1">
        <w:r w:rsidRPr="00A37A92">
          <w:rPr>
            <w:rStyle w:val="Hypertextovodkaz"/>
          </w:rPr>
          <w:t>_ https://zakazky.ceproas.cz/_</w:t>
        </w:r>
      </w:hyperlink>
      <w:r>
        <w:t>(dále jen „E-ZAK“)</w:t>
      </w:r>
      <w:r w:rsidR="00E46C45">
        <w:t>.</w:t>
      </w:r>
    </w:p>
    <w:p w14:paraId="39E7B5AC" w14:textId="77777777" w:rsidR="00E46C45" w:rsidRDefault="00C835EC" w:rsidP="00CC6156">
      <w:pPr>
        <w:pStyle w:val="05-ODST-3"/>
        <w:ind w:left="1134" w:hanging="708"/>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3" w:history="1">
        <w:r w:rsidRPr="00245845">
          <w:rPr>
            <w:rStyle w:val="Hypertextovodkaz"/>
          </w:rPr>
          <w:t>https://zakazky.ceproas.cz/</w:t>
        </w:r>
      </w:hyperlink>
      <w:r w:rsidR="00C72E25">
        <w:t>.</w:t>
      </w:r>
    </w:p>
    <w:p w14:paraId="39E7B5AD" w14:textId="77777777" w:rsidR="00E46C45" w:rsidRDefault="00C835EC" w:rsidP="00CC6156">
      <w:pPr>
        <w:pStyle w:val="05-ODST-3"/>
        <w:ind w:left="1134" w:hanging="708"/>
      </w:pPr>
      <w:r w:rsidRPr="00457AE0">
        <w:t xml:space="preserve">Systémové požadavky na PC pro podání nabídek a elektronický podpis v aplikaci E-ZAK lze nalézt na </w:t>
      </w:r>
      <w:hyperlink r:id="rId14" w:history="1">
        <w:r w:rsidRPr="00ED5F12">
          <w:rPr>
            <w:rStyle w:val="Hypertextovodkaz"/>
          </w:rPr>
          <w:t>http://www.ezak.cz/faq/pozadavky-na-system</w:t>
        </w:r>
      </w:hyperlink>
      <w:r w:rsidRPr="00457AE0">
        <w:t>.</w:t>
      </w:r>
      <w:r>
        <w:t xml:space="preserve"> </w:t>
      </w:r>
      <w:r w:rsidRPr="0075506F">
        <w:rPr>
          <w:b/>
        </w:rPr>
        <w:t>Zadavatel upozorňuje, že bez elektronického podpisu není možné podání nabídky prostřednictvím elektronického nástroje E-ZAK</w:t>
      </w:r>
      <w:r w:rsidR="00E46C45">
        <w:t>.</w:t>
      </w:r>
    </w:p>
    <w:p w14:paraId="39E7B5AE" w14:textId="77777777" w:rsidR="00E46C45" w:rsidRDefault="00C835EC" w:rsidP="00CC6156">
      <w:pPr>
        <w:pStyle w:val="05-ODST-3"/>
        <w:ind w:left="1134" w:hanging="708"/>
      </w:pPr>
      <w:r>
        <w:t>Atestovaný elektronický nástroj E-ZAK zaručuje splnění všech podmínek bezpečnosti a důvěrnosti vkládaných dat, včetně absolutní nepřístupnosti nabídek na straně zadavatele před uplynutím stanovené lhůty pro podání nabídek</w:t>
      </w:r>
      <w:r w:rsidR="00E46C45">
        <w:t xml:space="preserve">. </w:t>
      </w:r>
    </w:p>
    <w:p w14:paraId="39E7B5AF" w14:textId="77777777" w:rsidR="00E46C45" w:rsidRDefault="00C835EC" w:rsidP="00CC6156">
      <w:pPr>
        <w:pStyle w:val="05-ODST-3"/>
        <w:ind w:left="1134" w:hanging="708"/>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r w:rsidR="00E46C45">
        <w:t>.</w:t>
      </w:r>
    </w:p>
    <w:p w14:paraId="39E7B5B0" w14:textId="77777777" w:rsidR="00E46C45" w:rsidRPr="000B6810" w:rsidRDefault="00C835EC" w:rsidP="00CC6156">
      <w:pPr>
        <w:pStyle w:val="05-ODST-3"/>
        <w:ind w:left="1134" w:hanging="708"/>
        <w:rPr>
          <w:b/>
        </w:rPr>
      </w:pPr>
      <w:r w:rsidRPr="00342788">
        <w:t>Nabídku i doklady a informace k prokázání splnění kvalifikace/způsobilosti dodavatele je dodavatel povinen podat písemně v souladu se zadávacími podmínkami</w:t>
      </w:r>
      <w:r w:rsidR="00E46C45" w:rsidRPr="000B6810">
        <w:rPr>
          <w:b/>
        </w:rPr>
        <w:t>.</w:t>
      </w:r>
    </w:p>
    <w:p w14:paraId="39E7B5B1" w14:textId="1E2527EA" w:rsidR="00E46C45" w:rsidRPr="00EB0C8F" w:rsidRDefault="00C835EC" w:rsidP="00CC6156">
      <w:pPr>
        <w:pStyle w:val="05-ODST-3"/>
        <w:ind w:left="1134" w:hanging="708"/>
      </w:pPr>
      <w:r w:rsidRPr="00F34C65">
        <w:t xml:space="preserve">Nabídka musí být označena </w:t>
      </w:r>
      <w:r w:rsidRPr="00852352">
        <w:t>názvem veřejné zakázky, obchodní firmou/jménem a sídlem/místem podnikání dodavatele – účastníka zadávacího řízení</w:t>
      </w:r>
      <w:r w:rsidR="00E46C45" w:rsidRPr="00EB0C8F">
        <w:t>.</w:t>
      </w:r>
    </w:p>
    <w:p w14:paraId="39E7B5B2" w14:textId="77777777" w:rsidR="00E46C45" w:rsidRPr="00EB0C8F" w:rsidRDefault="00C835EC" w:rsidP="00CC6156">
      <w:pPr>
        <w:pStyle w:val="05-ODST-3"/>
        <w:ind w:left="1134" w:hanging="708"/>
      </w:pPr>
      <w:r w:rsidRPr="00827628">
        <w:t>Nabídka bude předložena v českém jazyce</w:t>
      </w:r>
      <w:r w:rsidR="00E46C45" w:rsidRPr="00EB0C8F">
        <w:t>.</w:t>
      </w:r>
    </w:p>
    <w:p w14:paraId="39E7B5B3" w14:textId="77777777" w:rsidR="00E46C45" w:rsidRDefault="00C835EC" w:rsidP="00CC6156">
      <w:pPr>
        <w:pStyle w:val="05-ODST-3"/>
        <w:ind w:left="1134" w:hanging="708"/>
      </w:pPr>
      <w:r w:rsidRPr="001A1B10">
        <w:t>Nabídka nebude obsahovat přepisy a opravy, které by mohly zadavatele uvést v omyl</w:t>
      </w:r>
      <w:r w:rsidR="00E46C45">
        <w:t>.</w:t>
      </w:r>
    </w:p>
    <w:p w14:paraId="39E7B5B4" w14:textId="77777777" w:rsidR="00E46C45" w:rsidRDefault="00C835EC" w:rsidP="00CC6156">
      <w:pPr>
        <w:pStyle w:val="05-ODST-3"/>
        <w:ind w:left="1134" w:hanging="708"/>
      </w:pPr>
      <w:r w:rsidRPr="001B089D">
        <w:t xml:space="preserve">Nabídka musí být podána v písemné formě, </w:t>
      </w:r>
      <w:r w:rsidRPr="00A20FF3">
        <w:rPr>
          <w:b/>
          <w:u w:val="single"/>
        </w:rPr>
        <w:t xml:space="preserve">a to pouze v elektronické podobě prostřednictvím elektronického </w:t>
      </w:r>
      <w:proofErr w:type="gramStart"/>
      <w:r w:rsidRPr="00A20FF3">
        <w:rPr>
          <w:b/>
          <w:u w:val="single"/>
        </w:rPr>
        <w:t>nástroje  E</w:t>
      </w:r>
      <w:proofErr w:type="gramEnd"/>
      <w:r w:rsidR="00427F4D">
        <w:rPr>
          <w:b/>
          <w:u w:val="single"/>
        </w:rPr>
        <w:t>-</w:t>
      </w:r>
      <w:r w:rsidRPr="00A20FF3">
        <w:rPr>
          <w:b/>
          <w:u w:val="single"/>
        </w:rPr>
        <w:t>ZAK</w:t>
      </w:r>
      <w:r w:rsidR="00E46C45">
        <w:t>.</w:t>
      </w:r>
    </w:p>
    <w:p w14:paraId="39E7B5B5" w14:textId="77777777" w:rsidR="00B5429F" w:rsidRDefault="00B5429F" w:rsidP="00CC6156">
      <w:pPr>
        <w:pStyle w:val="05-ODST-3"/>
        <w:ind w:left="1134" w:hanging="708"/>
      </w:pPr>
      <w:r w:rsidRPr="00075AE4">
        <w:lastRenderedPageBreak/>
        <w:t>Dokumenty budou předloženy ve formátech aplikačních programů Microsoft Word a Excel</w:t>
      </w:r>
      <w:r>
        <w:t xml:space="preserve">, případně ve formátu * </w:t>
      </w:r>
      <w:proofErr w:type="spellStart"/>
      <w:r>
        <w:t>pdf</w:t>
      </w:r>
      <w:proofErr w:type="spellEnd"/>
      <w:r>
        <w:t>.</w:t>
      </w:r>
    </w:p>
    <w:p w14:paraId="39E7B5B6" w14:textId="77777777" w:rsidR="00B5429F" w:rsidRDefault="00B5429F" w:rsidP="00CC6156">
      <w:pPr>
        <w:pStyle w:val="05-ODST-3"/>
        <w:ind w:left="1134" w:hanging="708"/>
      </w:pPr>
      <w:r w:rsidRPr="00B26157">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r>
        <w:t>.</w:t>
      </w:r>
    </w:p>
    <w:p w14:paraId="39E7B5B7" w14:textId="77777777" w:rsidR="00B5429F" w:rsidRDefault="00B5429F" w:rsidP="00CC6156">
      <w:pPr>
        <w:pStyle w:val="05-ODST-3"/>
        <w:ind w:left="1134" w:hanging="708"/>
      </w:pPr>
      <w:r w:rsidRPr="00B26157">
        <w:t>Zadavatel nepřipouští varianty nabídky</w:t>
      </w:r>
      <w:r>
        <w:t>.</w:t>
      </w:r>
    </w:p>
    <w:p w14:paraId="39E7B5B8" w14:textId="77777777" w:rsidR="003A1E5B" w:rsidRDefault="003A1E5B" w:rsidP="00885CDA">
      <w:pPr>
        <w:pStyle w:val="02-ODST-2"/>
        <w:ind w:left="567"/>
        <w:rPr>
          <w:b/>
        </w:rPr>
      </w:pPr>
      <w:bookmarkStart w:id="62" w:name="_Toc317770674"/>
      <w:bookmarkStart w:id="63" w:name="_Toc382833437"/>
      <w:r>
        <w:rPr>
          <w:b/>
        </w:rPr>
        <w:t>Neexistence střetu zájmu podle zákona č. 159/2006 Sb.</w:t>
      </w:r>
      <w:r w:rsidR="00885CDA">
        <w:rPr>
          <w:b/>
        </w:rPr>
        <w:t xml:space="preserve">, </w:t>
      </w:r>
      <w:r w:rsidR="00885CDA" w:rsidRPr="00885CDA">
        <w:rPr>
          <w:b/>
        </w:rPr>
        <w:t>a zápis údajů o skutečném majiteli</w:t>
      </w:r>
    </w:p>
    <w:p w14:paraId="39E7B5B9" w14:textId="77777777" w:rsidR="00BD46A2" w:rsidRPr="008675EB" w:rsidRDefault="00BD46A2" w:rsidP="00BD46A2">
      <w:pPr>
        <w:pStyle w:val="05-ODST-3"/>
        <w:ind w:left="1134"/>
      </w:pPr>
      <w:r w:rsidRPr="008675EB">
        <w:t xml:space="preserve">Účastník, který je obchodní společností, v nabídce prokáže, že v souladu s </w:t>
      </w:r>
      <w:proofErr w:type="spellStart"/>
      <w:r w:rsidRPr="008675EB">
        <w:t>ust</w:t>
      </w:r>
      <w:proofErr w:type="spellEnd"/>
      <w:r w:rsidRPr="008675EB">
        <w:t xml:space="preserve">. § 4b zákona č. 159/2006 Sb., o střetu zájmů, ve znění pozdějších předpisů (dále jen „ZSZ“), a </w:t>
      </w:r>
      <w:proofErr w:type="spellStart"/>
      <w:r w:rsidRPr="008675EB">
        <w:t>ust</w:t>
      </w:r>
      <w:proofErr w:type="spellEnd"/>
      <w:r w:rsidRPr="008675EB">
        <w:t xml:space="preserve">. § 37 zákona, veřejný funkcionář </w:t>
      </w:r>
      <w:bookmarkStart w:id="64" w:name="_Hlk74748720"/>
      <w:r w:rsidRPr="008675EB">
        <w:t xml:space="preserve">uvedený v </w:t>
      </w:r>
      <w:proofErr w:type="spellStart"/>
      <w:r w:rsidRPr="008675EB">
        <w:t>ust</w:t>
      </w:r>
      <w:proofErr w:type="spellEnd"/>
      <w:r w:rsidRPr="008675EB">
        <w:t>. § 2 odst. 1 písm. c) ZSZ</w:t>
      </w:r>
      <w:bookmarkEnd w:id="64"/>
      <w:r w:rsidRPr="008675EB">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39E7B5BA" w14:textId="77777777" w:rsidR="00BD46A2" w:rsidRPr="008675EB" w:rsidRDefault="00BD46A2" w:rsidP="00BD46A2">
      <w:pPr>
        <w:pStyle w:val="05-ODST-3"/>
        <w:ind w:left="1134" w:hanging="708"/>
      </w:pPr>
      <w:r w:rsidRPr="008675EB">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8675EB">
        <w:t>ust</w:t>
      </w:r>
      <w:proofErr w:type="spellEnd"/>
      <w:r w:rsidRPr="008675EB">
        <w:t>. § 2 odst. 1 písm. c) ZSZ. Tuto zadávací podmínku musí splňovat i poddodavatel, prostřednictvím kterého účastník prokazuje kvalifikaci.</w:t>
      </w:r>
    </w:p>
    <w:p w14:paraId="39E7B5BB" w14:textId="77777777" w:rsidR="00BD46A2" w:rsidRPr="00C47D97" w:rsidRDefault="00BD46A2" w:rsidP="00BD46A2">
      <w:pPr>
        <w:pStyle w:val="05-ODST-3"/>
        <w:ind w:left="1134"/>
      </w:pPr>
      <w:r w:rsidRPr="00C47D97">
        <w:t xml:space="preserve">Účastník k prokázání splnění podmínek dle odstavců 8.2.1 a 8.2.2 ZD </w:t>
      </w:r>
      <w:proofErr w:type="gramStart"/>
      <w:r w:rsidRPr="00C47D97">
        <w:t>předloží</w:t>
      </w:r>
      <w:proofErr w:type="gramEnd"/>
      <w:r w:rsidRPr="00C47D97">
        <w:t xml:space="preserve"> čestné prohlášení o neexistenci střetu zájmů a skutečném majiteli, jehož vzor je přílohou č. 4 ZD. Tuto zadávací podmínku je účastník povinen splňovat po celou dobu zadávacího řízení, přičemž její nesplnění bude důvodem k vyloučení účastníka ze zadávacího řízení postupem dle </w:t>
      </w:r>
      <w:proofErr w:type="spellStart"/>
      <w:r w:rsidRPr="00C47D97">
        <w:t>ust</w:t>
      </w:r>
      <w:proofErr w:type="spellEnd"/>
      <w:r w:rsidRPr="00C47D97">
        <w:t>. § 48 zákona.</w:t>
      </w:r>
    </w:p>
    <w:p w14:paraId="39E7B5BC" w14:textId="77777777" w:rsidR="00BD46A2" w:rsidRPr="00C47D97" w:rsidRDefault="00BD46A2" w:rsidP="00BD46A2">
      <w:pPr>
        <w:pStyle w:val="05-ODST-3"/>
        <w:ind w:left="1134"/>
      </w:pPr>
      <w:r w:rsidRPr="00C47D97">
        <w:rPr>
          <w:b/>
        </w:rPr>
        <w:t>V případě podání společné nabídky</w:t>
      </w:r>
      <w:r w:rsidRPr="00C47D97">
        <w:t xml:space="preserve"> jsou k prokázání splnění podmínek dle odstavců 8.2.1. a 8.2.2. ZD povinni předložit čestné prohlášení o neexistenci střetu zájmů a skutečném majiteli dle předchozího odstavce </w:t>
      </w:r>
      <w:r w:rsidRPr="00C47D97">
        <w:rPr>
          <w:b/>
        </w:rPr>
        <w:t>všichni dodavatelé</w:t>
      </w:r>
      <w:r w:rsidRPr="00C47D97">
        <w:t>, kteří společnou nabídku podávají.</w:t>
      </w:r>
    </w:p>
    <w:p w14:paraId="39E7B5BD" w14:textId="7EACDEDA" w:rsidR="00BD46A2" w:rsidRPr="00EE335E" w:rsidRDefault="00BD46A2" w:rsidP="00BD46A2">
      <w:pPr>
        <w:pStyle w:val="05-ODST-3"/>
        <w:ind w:left="1134" w:hanging="708"/>
      </w:pPr>
      <w:r w:rsidRPr="00EE335E">
        <w:t xml:space="preserve">V návaznosti na předložení čestného prohlášení o neexistenci střetu zájmů a skutečném majiteli dle odstavce </w:t>
      </w:r>
      <w:r w:rsidR="00010333">
        <w:t>8</w:t>
      </w:r>
      <w:r w:rsidRPr="00EE335E">
        <w:t>.2.3. ZD účastník v návrhu smlouvy, který je přílohou č. 2 ZD, zvolí tu variantu prohlášení o skutečném majiteli, která odpovídá předloženému čestnému prohlášení o neexistenci střetu zájmů a</w:t>
      </w:r>
      <w:r w:rsidR="008250FB">
        <w:t xml:space="preserve"> pravdivosti údajů o</w:t>
      </w:r>
      <w:r w:rsidRPr="00EE335E">
        <w:t xml:space="preserve"> skutečném majiteli. </w:t>
      </w:r>
      <w:r w:rsidR="008250FB">
        <w:t>Neodpovídající</w:t>
      </w:r>
      <w:r w:rsidRPr="00EE335E">
        <w:t xml:space="preserve"> variant</w:t>
      </w:r>
      <w:r w:rsidR="008250FB">
        <w:t>u</w:t>
      </w:r>
      <w:r w:rsidR="00010333" w:rsidRPr="00EE335E">
        <w:t xml:space="preserve"> </w:t>
      </w:r>
      <w:r w:rsidR="00010333">
        <w:t>z</w:t>
      </w:r>
      <w:r w:rsidR="008250FB">
        <w:t>e vzoru rámcové dohody</w:t>
      </w:r>
      <w:r w:rsidRPr="00EE335E">
        <w:t xml:space="preserve"> odstraní. </w:t>
      </w:r>
    </w:p>
    <w:p w14:paraId="39E7B5BE" w14:textId="49B22120" w:rsidR="00885CDA" w:rsidRDefault="00BD46A2" w:rsidP="00BD46A2">
      <w:pPr>
        <w:pStyle w:val="05-ODST-3"/>
        <w:ind w:left="1134" w:hanging="708"/>
      </w:pPr>
      <w:r w:rsidRPr="00EE335E">
        <w:t>V případě podání společné nabídky více dodavatelů účastník v</w:t>
      </w:r>
      <w:r w:rsidR="008250FB">
        <w:t> závazném vzoru rámcové dohody</w:t>
      </w:r>
      <w:r w:rsidRPr="00EE335E">
        <w:t xml:space="preserve"> ponechá všechny relevantní varianty prohlášení o skutečném majiteli, které odpovídají čestným prohlášením o neexistenci střetu zájmů a </w:t>
      </w:r>
      <w:r w:rsidR="008250FB">
        <w:t xml:space="preserve">pravdivosti údajů o </w:t>
      </w:r>
      <w:r w:rsidRPr="00EE335E">
        <w:t xml:space="preserve">skutečném majiteli předloženým dle odst. </w:t>
      </w:r>
      <w:r w:rsidR="00010333">
        <w:t>8</w:t>
      </w:r>
      <w:r w:rsidRPr="00EE335E">
        <w:t xml:space="preserve">.2.4. ZD. </w:t>
      </w:r>
      <w:r w:rsidR="008250FB">
        <w:t>Neodpovídající</w:t>
      </w:r>
      <w:r w:rsidRPr="00EE335E">
        <w:t xml:space="preserve"> variant</w:t>
      </w:r>
      <w:r w:rsidR="008250FB">
        <w:t>u</w:t>
      </w:r>
      <w:r w:rsidRPr="00EE335E">
        <w:t xml:space="preserve"> z</w:t>
      </w:r>
      <w:r w:rsidR="008250FB">
        <w:t>e</w:t>
      </w:r>
      <w:r w:rsidRPr="00EE335E">
        <w:t> </w:t>
      </w:r>
      <w:r w:rsidR="008250FB">
        <w:t>vzoru</w:t>
      </w:r>
      <w:r w:rsidRPr="00EE335E">
        <w:t xml:space="preserve"> </w:t>
      </w:r>
      <w:r w:rsidR="00844A77">
        <w:t xml:space="preserve">rámcové dohody </w:t>
      </w:r>
      <w:r w:rsidRPr="00EE335E">
        <w:t>odstraní</w:t>
      </w:r>
      <w:r w:rsidR="00D61CBA">
        <w:t>.</w:t>
      </w:r>
    </w:p>
    <w:p w14:paraId="63E5A938" w14:textId="77777777" w:rsidR="00FD5162" w:rsidRPr="00FD5162" w:rsidRDefault="00FD5162" w:rsidP="00FD5162">
      <w:pPr>
        <w:pStyle w:val="02-ODST-2"/>
        <w:ind w:left="567"/>
        <w:rPr>
          <w:b/>
          <w:bCs/>
        </w:rPr>
      </w:pPr>
      <w:r w:rsidRPr="00FD5162">
        <w:rPr>
          <w:b/>
          <w:bCs/>
        </w:rPr>
        <w:t>Prohlášení o nepodléhání omezujícím opatřením</w:t>
      </w:r>
    </w:p>
    <w:p w14:paraId="7C99C13A" w14:textId="2DDBF59B" w:rsidR="00FD5162" w:rsidRPr="006E2AC1" w:rsidRDefault="00FD5162" w:rsidP="00FD5162">
      <w:pPr>
        <w:pStyle w:val="05-ODST-3"/>
        <w:ind w:left="1134" w:hanging="708"/>
        <w:rPr>
          <w:rFonts w:cs="Arial"/>
        </w:rPr>
      </w:pPr>
      <w:r w:rsidRPr="00640BFE">
        <w:rPr>
          <w:rFonts w:cs="Arial"/>
        </w:rPr>
        <w:t xml:space="preserve">Účastník v souladu s </w:t>
      </w:r>
      <w:proofErr w:type="spellStart"/>
      <w:r w:rsidRPr="00640BFE">
        <w:rPr>
          <w:rFonts w:cs="Arial"/>
        </w:rPr>
        <w:t>ust</w:t>
      </w:r>
      <w:proofErr w:type="spellEnd"/>
      <w:r w:rsidRPr="00640BFE">
        <w:rPr>
          <w:rFonts w:cs="Arial"/>
        </w:rPr>
        <w:t>. § 37 zákona č. 134/2016 Sb., o zadávání veřejných zakázek, ve znění</w:t>
      </w:r>
      <w:r w:rsidRPr="009B135C">
        <w:rPr>
          <w:rFonts w:ascii="Franklin Gothic Book" w:hAnsi="Franklin Gothic Book" w:cs="Calibri"/>
          <w:sz w:val="19"/>
          <w:szCs w:val="19"/>
        </w:rPr>
        <w:t xml:space="preserve"> </w:t>
      </w:r>
      <w:r w:rsidRPr="006E2AC1">
        <w:rPr>
          <w:rFonts w:cs="Arial"/>
        </w:rPr>
        <w:t>pozdějších předpisů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3196BFE3" w14:textId="77777777" w:rsidR="00FD5162" w:rsidRPr="006E2AC1" w:rsidRDefault="00FD5162" w:rsidP="00FD5162">
      <w:pPr>
        <w:pStyle w:val="05-ODST-3"/>
        <w:ind w:left="1134" w:hanging="708"/>
        <w:rPr>
          <w:rFonts w:cs="Arial"/>
        </w:rPr>
      </w:pPr>
      <w:r w:rsidRPr="006E2AC1">
        <w:rPr>
          <w:rFonts w:cs="Arial"/>
        </w:rPr>
        <w:lastRenderedPageBreak/>
        <w:t>Účastník v nabídce dále prokáže, že (i) není státním příslušníkem Ruské federace ani fyzickou či právnickou osobou, subjektem nebo orgánem usazeným (se sídlem) v Ruské federaci; (</w:t>
      </w:r>
      <w:proofErr w:type="spellStart"/>
      <w:r w:rsidRPr="006E2AC1">
        <w:rPr>
          <w:rFonts w:cs="Arial"/>
        </w:rPr>
        <w:t>ii</w:t>
      </w:r>
      <w:proofErr w:type="spellEnd"/>
      <w:r w:rsidRPr="006E2AC1">
        <w:rPr>
          <w:rFonts w:cs="Arial"/>
        </w:rPr>
        <w:t>) není právnickou osobou, subjektem nebo orgánem, které jsou přímo nebo nepřímo vlastněny z více než 50 %  některým ze subjektů uvedených v bodě i); (</w:t>
      </w:r>
      <w:proofErr w:type="spellStart"/>
      <w:r w:rsidRPr="006E2AC1">
        <w:rPr>
          <w:rFonts w:cs="Arial"/>
        </w:rPr>
        <w:t>iii</w:t>
      </w:r>
      <w:proofErr w:type="spellEnd"/>
      <w:r w:rsidRPr="006E2AC1">
        <w:rPr>
          <w:rFonts w:cs="Arial"/>
        </w:rPr>
        <w:t xml:space="preserve">) není a ani jeho statutární zástupci nejsou  fyzickou nebo právnickou osobou, subjektem nebo orgánem jednajícím jménem nebo na pokyn subjektu uvedeného v bodě i) nebo </w:t>
      </w:r>
      <w:proofErr w:type="spellStart"/>
      <w:r w:rsidRPr="006E2AC1">
        <w:rPr>
          <w:rFonts w:cs="Arial"/>
        </w:rPr>
        <w:t>ii</w:t>
      </w:r>
      <w:proofErr w:type="spellEnd"/>
      <w:r w:rsidRPr="006E2AC1">
        <w:rPr>
          <w:rFonts w:cs="Arial"/>
        </w:rPr>
        <w:t>) výše, (</w:t>
      </w:r>
      <w:proofErr w:type="spellStart"/>
      <w:r w:rsidRPr="006E2AC1">
        <w:rPr>
          <w:rFonts w:cs="Arial"/>
        </w:rPr>
        <w:t>iv</w:t>
      </w:r>
      <w:proofErr w:type="spellEnd"/>
      <w:r w:rsidRPr="006E2AC1">
        <w:rPr>
          <w:rFonts w:cs="Arial"/>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7F4C3E01" w14:textId="7879051F" w:rsidR="00FD5162" w:rsidRPr="006E2AC1" w:rsidRDefault="00FD5162" w:rsidP="00FD5162">
      <w:pPr>
        <w:pStyle w:val="05-ODST-3"/>
        <w:ind w:left="1134" w:hanging="708"/>
        <w:rPr>
          <w:rFonts w:cs="Arial"/>
        </w:rPr>
      </w:pPr>
      <w:r w:rsidRPr="00C47D97">
        <w:rPr>
          <w:rFonts w:cs="Arial"/>
        </w:rPr>
        <w:t xml:space="preserve">Účastník k prokázání splnění podmínek dle odstavců 8.3.1 a 8.3.2 ZD </w:t>
      </w:r>
      <w:proofErr w:type="gramStart"/>
      <w:r w:rsidRPr="00C47D97">
        <w:rPr>
          <w:rFonts w:cs="Arial"/>
        </w:rPr>
        <w:t>předloží</w:t>
      </w:r>
      <w:proofErr w:type="gramEnd"/>
      <w:r w:rsidRPr="00C47D97">
        <w:rPr>
          <w:rFonts w:cs="Arial"/>
        </w:rPr>
        <w:t xml:space="preserve"> čestné prohlášení o nepodléhání omezujícím opatřením, jehož vzor je přílohou č. </w:t>
      </w:r>
      <w:r w:rsidR="00010618" w:rsidRPr="00C47D97">
        <w:rPr>
          <w:rFonts w:cs="Arial"/>
        </w:rPr>
        <w:t>5</w:t>
      </w:r>
      <w:r w:rsidRPr="00C47D97">
        <w:rPr>
          <w:rFonts w:cs="Arial"/>
        </w:rPr>
        <w:t xml:space="preserve"> ZD. Tuto zadávací podmínku je účastník povinen splňovat po celou dobu zadávacího řízení, přičemž její nesplnění bude důvodem k vyloučení účastníka ze zadávacího řízení</w:t>
      </w:r>
      <w:r w:rsidRPr="006E2AC1">
        <w:rPr>
          <w:rFonts w:cs="Arial"/>
        </w:rPr>
        <w:t xml:space="preserve"> postupem dle </w:t>
      </w:r>
      <w:proofErr w:type="spellStart"/>
      <w:r w:rsidRPr="006E2AC1">
        <w:rPr>
          <w:rFonts w:cs="Arial"/>
        </w:rPr>
        <w:t>ust</w:t>
      </w:r>
      <w:proofErr w:type="spellEnd"/>
      <w:r w:rsidRPr="006E2AC1">
        <w:rPr>
          <w:rFonts w:cs="Arial"/>
        </w:rPr>
        <w:t>. § 48 ZZVZ.</w:t>
      </w:r>
    </w:p>
    <w:p w14:paraId="275430ED" w14:textId="2AF3A4B3" w:rsidR="00FD5162" w:rsidRDefault="00FD5162" w:rsidP="000625FE">
      <w:pPr>
        <w:pStyle w:val="05-ODST-3"/>
        <w:ind w:left="1134" w:hanging="708"/>
      </w:pPr>
      <w:r w:rsidRPr="006E2AC1">
        <w:rPr>
          <w:rFonts w:cs="Arial"/>
          <w:b/>
          <w:bCs/>
        </w:rPr>
        <w:t>V případě podání společné nabídky</w:t>
      </w:r>
      <w:r w:rsidRPr="006E2AC1">
        <w:rPr>
          <w:rFonts w:cs="Arial"/>
        </w:rPr>
        <w:t xml:space="preserve"> jsou k prokázání splnění podmínek dle odstavců 8.3.1 a 8.3.2 ZD povinni předložit čestné prohlášení o nepodléhání omezujícím opatřením dle předchozího odstavce </w:t>
      </w:r>
      <w:r w:rsidRPr="006E2AC1">
        <w:rPr>
          <w:rFonts w:cs="Arial"/>
          <w:b/>
          <w:bCs/>
        </w:rPr>
        <w:t>všichni dodavatelé</w:t>
      </w:r>
      <w:r w:rsidRPr="006E2AC1">
        <w:rPr>
          <w:rFonts w:cs="Arial"/>
        </w:rPr>
        <w:t>, kteří společnou nabídku podávají</w:t>
      </w:r>
    </w:p>
    <w:p w14:paraId="39E7B5BF" w14:textId="77777777" w:rsidR="00B5429F" w:rsidRDefault="00B5429F" w:rsidP="004B4620">
      <w:pPr>
        <w:pStyle w:val="02-ODST-2"/>
        <w:ind w:hanging="709"/>
        <w:rPr>
          <w:b/>
        </w:rPr>
      </w:pPr>
      <w:r w:rsidRPr="00B5429F">
        <w:rPr>
          <w:b/>
        </w:rPr>
        <w:t>Soulad návrhu smlouvy a ostatních částí nabídky</w:t>
      </w:r>
      <w:bookmarkEnd w:id="62"/>
      <w:bookmarkEnd w:id="63"/>
      <w:r w:rsidRPr="00B5429F">
        <w:rPr>
          <w:b/>
        </w:rPr>
        <w:t xml:space="preserve"> </w:t>
      </w:r>
    </w:p>
    <w:p w14:paraId="39E7B5C0"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39E7B5C1"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39E7B5C3" w14:textId="1816CA04" w:rsidR="00B5429F" w:rsidRDefault="00B5429F" w:rsidP="00640BFE">
      <w:pPr>
        <w:pStyle w:val="05-ODST-3"/>
        <w:numPr>
          <w:ilvl w:val="0"/>
          <w:numId w:val="0"/>
        </w:numPr>
        <w:tabs>
          <w:tab w:val="clear" w:pos="1134"/>
        </w:tabs>
        <w:ind w:left="1134"/>
      </w:pPr>
    </w:p>
    <w:p w14:paraId="39E7B5C4" w14:textId="77777777" w:rsidR="00B5429F" w:rsidRDefault="00B5429F" w:rsidP="004B4620">
      <w:pPr>
        <w:pStyle w:val="02-ODST-2"/>
        <w:ind w:hanging="709"/>
        <w:rPr>
          <w:b/>
        </w:rPr>
      </w:pPr>
      <w:r w:rsidRPr="00CC6156">
        <w:rPr>
          <w:b/>
        </w:rPr>
        <w:t>Pořadí dokumentů v</w:t>
      </w:r>
      <w:r>
        <w:rPr>
          <w:b/>
        </w:rPr>
        <w:t> </w:t>
      </w:r>
      <w:r w:rsidRPr="00CC6156">
        <w:rPr>
          <w:b/>
        </w:rPr>
        <w:t>nabídce</w:t>
      </w:r>
    </w:p>
    <w:p w14:paraId="39E7B5C5" w14:textId="5A6956DA" w:rsidR="00E46C45" w:rsidRDefault="00E46C45" w:rsidP="00CC6156">
      <w:pPr>
        <w:ind w:left="142"/>
      </w:pPr>
      <w:r w:rsidRPr="00290EFB">
        <w:t>Dodavatel</w:t>
      </w:r>
      <w:r w:rsidR="00844A77">
        <w:t>i se doporučuje</w:t>
      </w:r>
      <w:r w:rsidRPr="00290EFB">
        <w:t xml:space="preserve"> použ</w:t>
      </w:r>
      <w:r w:rsidR="00844A77">
        <w:t>ít</w:t>
      </w:r>
      <w:r w:rsidRPr="00290EFB">
        <w:t xml:space="preserve"> </w:t>
      </w:r>
      <w:r w:rsidR="00844A77">
        <w:t xml:space="preserve">pro zpracování nabídky </w:t>
      </w:r>
      <w:r w:rsidRPr="00290EFB">
        <w:t>pořadí dokumentů specifikované v následujících bodech těchto pokynů:</w:t>
      </w:r>
    </w:p>
    <w:p w14:paraId="39E7B5C6" w14:textId="4AD54082" w:rsidR="00B5429F" w:rsidRDefault="00B5429F" w:rsidP="00CC6156">
      <w:pPr>
        <w:pStyle w:val="05-ODST-3"/>
        <w:ind w:left="1134" w:hanging="708"/>
        <w:rPr>
          <w:b/>
          <w:bCs/>
          <w:snapToGrid w:val="0"/>
        </w:rPr>
      </w:pPr>
      <w:r w:rsidRPr="00B5429F">
        <w:rPr>
          <w:b/>
        </w:rPr>
        <w:t>Obsah nabídky</w:t>
      </w:r>
      <w:r w:rsidR="00844A77">
        <w:rPr>
          <w:b/>
        </w:rPr>
        <w:t>.</w:t>
      </w:r>
      <w:r>
        <w:t xml:space="preserve"> </w:t>
      </w:r>
      <w:r w:rsidR="00844A77">
        <w:t xml:space="preserve">Nabídka může </w:t>
      </w:r>
      <w:r w:rsidR="004A6747">
        <w:t xml:space="preserve">opatřena obsahem </w:t>
      </w:r>
      <w:r w:rsidRPr="00376FDC">
        <w:t>s uvedením čísel stránek u jednotlivých oddílů (kapitol)</w:t>
      </w:r>
      <w:r>
        <w:t>.</w:t>
      </w:r>
    </w:p>
    <w:p w14:paraId="39E7B5C7" w14:textId="426BF735" w:rsidR="00E46C45" w:rsidRPr="00C47D97" w:rsidRDefault="00B5429F" w:rsidP="00CC6156">
      <w:pPr>
        <w:pStyle w:val="05-ODST-3"/>
        <w:ind w:left="1134" w:hanging="708"/>
        <w:rPr>
          <w:b/>
          <w:bCs/>
          <w:snapToGrid w:val="0"/>
        </w:rPr>
      </w:pPr>
      <w:r w:rsidRPr="00F11BD4">
        <w:rPr>
          <w:b/>
        </w:rPr>
        <w:t>Krycí list</w:t>
      </w:r>
      <w:r w:rsidRPr="002B68B3">
        <w:t xml:space="preserve"> </w:t>
      </w:r>
      <w:r w:rsidRPr="00C47D97">
        <w:rPr>
          <w:b/>
          <w:bCs/>
        </w:rPr>
        <w:t>nabídky</w:t>
      </w:r>
      <w:r w:rsidR="004A6747" w:rsidRPr="00C47D97">
        <w:t>.</w:t>
      </w:r>
      <w:r w:rsidRPr="00C47D97">
        <w:t xml:space="preserve"> </w:t>
      </w:r>
      <w:r w:rsidR="004A6747" w:rsidRPr="00C47D97">
        <w:t>P</w:t>
      </w:r>
      <w:r w:rsidRPr="00C47D97">
        <w:t>ro sestavení krycího listu účastník</w:t>
      </w:r>
      <w:r w:rsidR="004A6747" w:rsidRPr="00C47D97">
        <w:t xml:space="preserve"> může použít</w:t>
      </w:r>
      <w:r w:rsidRPr="00C47D97">
        <w:t xml:space="preserve"> </w:t>
      </w:r>
      <w:r w:rsidR="004A6747" w:rsidRPr="00C47D97">
        <w:t xml:space="preserve">vzor Krycího listu nabídky, který je </w:t>
      </w:r>
      <w:r w:rsidRPr="00C47D97">
        <w:t>přílohu č. 1 – Krycí list nabídky</w:t>
      </w:r>
      <w:r w:rsidR="00E46C45" w:rsidRPr="00C47D97">
        <w:rPr>
          <w:snapToGrid w:val="0"/>
        </w:rPr>
        <w:t>.</w:t>
      </w:r>
    </w:p>
    <w:p w14:paraId="39E7B5C8" w14:textId="77777777" w:rsidR="00B5429F" w:rsidRPr="00C47D97" w:rsidRDefault="00B5429F" w:rsidP="00B5429F">
      <w:pPr>
        <w:pStyle w:val="05-ODST-3"/>
      </w:pPr>
      <w:r w:rsidRPr="00C47D97">
        <w:rPr>
          <w:b/>
        </w:rPr>
        <w:t>Doklady prokazující splnění kvalifikace</w:t>
      </w:r>
      <w:r w:rsidRPr="00C47D97">
        <w:t xml:space="preserve"> uvedených v této zadávací dokumentaci.  </w:t>
      </w:r>
    </w:p>
    <w:p w14:paraId="39E7B5C9" w14:textId="77777777" w:rsidR="00B5429F" w:rsidRPr="00C47D97" w:rsidRDefault="00B5429F" w:rsidP="00B5429F">
      <w:pPr>
        <w:pStyle w:val="10-ODST-3"/>
        <w:ind w:firstLine="1985"/>
      </w:pPr>
      <w:r w:rsidRPr="00C47D97">
        <w:t>Prokázání základní způsobilosti dodavatele</w:t>
      </w:r>
    </w:p>
    <w:p w14:paraId="39E7B5CA" w14:textId="77777777" w:rsidR="00B5429F" w:rsidRPr="00C47D97" w:rsidRDefault="00B5429F" w:rsidP="00B5429F">
      <w:pPr>
        <w:pStyle w:val="10-ODST-3"/>
        <w:ind w:firstLine="1985"/>
      </w:pPr>
      <w:r w:rsidRPr="00C47D97">
        <w:t>Prokázání profesní způsobilosti dodavatele</w:t>
      </w:r>
    </w:p>
    <w:p w14:paraId="39E7B5CB" w14:textId="77777777" w:rsidR="00B5429F" w:rsidRPr="00C47D97" w:rsidRDefault="00B5429F" w:rsidP="00B5429F">
      <w:pPr>
        <w:pStyle w:val="10-ODST-3"/>
        <w:ind w:firstLine="1985"/>
      </w:pPr>
      <w:r w:rsidRPr="00C47D97">
        <w:t>Prokázání technické kvalifikace</w:t>
      </w:r>
    </w:p>
    <w:p w14:paraId="39E7B5CC" w14:textId="42F7723D" w:rsidR="00E46C45" w:rsidRPr="00C47D97" w:rsidRDefault="00B5429F" w:rsidP="00CC6156">
      <w:pPr>
        <w:pStyle w:val="05-ODST-3"/>
        <w:ind w:left="1134" w:hanging="708"/>
        <w:rPr>
          <w:b/>
          <w:bCs/>
          <w:snapToGrid w:val="0"/>
        </w:rPr>
      </w:pPr>
      <w:r w:rsidRPr="00C47D97">
        <w:rPr>
          <w:b/>
        </w:rPr>
        <w:t>Nabídkovou cenu</w:t>
      </w:r>
      <w:r w:rsidR="00F11BD4" w:rsidRPr="00C47D97">
        <w:t xml:space="preserve"> zpracovanou dodavatelem dle čl. </w:t>
      </w:r>
      <w:r w:rsidR="004A6747" w:rsidRPr="00C47D97">
        <w:t>5</w:t>
      </w:r>
      <w:r w:rsidR="00F11BD4" w:rsidRPr="00C47D97">
        <w:t xml:space="preserve"> této zadávací dokumentace</w:t>
      </w:r>
      <w:r w:rsidR="0008031F" w:rsidRPr="00C47D97">
        <w:t>.</w:t>
      </w:r>
    </w:p>
    <w:p w14:paraId="39E7B5CD" w14:textId="1AFEC432" w:rsidR="00F11BD4" w:rsidRPr="00C47D97" w:rsidRDefault="00E46C45" w:rsidP="00CC6156">
      <w:pPr>
        <w:pStyle w:val="05-ODST-3"/>
        <w:ind w:left="1134" w:hanging="708"/>
        <w:rPr>
          <w:b/>
          <w:bCs/>
          <w:snapToGrid w:val="0"/>
        </w:rPr>
      </w:pPr>
      <w:r w:rsidRPr="00C47D97">
        <w:rPr>
          <w:b/>
          <w:bCs/>
          <w:snapToGrid w:val="0"/>
        </w:rPr>
        <w:t>Návrh</w:t>
      </w:r>
      <w:r w:rsidR="00CF0100" w:rsidRPr="00C47D97">
        <w:rPr>
          <w:b/>
          <w:bCs/>
          <w:snapToGrid w:val="0"/>
        </w:rPr>
        <w:t xml:space="preserve"> rámcové</w:t>
      </w:r>
      <w:r w:rsidRPr="00C47D97">
        <w:rPr>
          <w:b/>
          <w:bCs/>
          <w:snapToGrid w:val="0"/>
        </w:rPr>
        <w:t xml:space="preserve"> </w:t>
      </w:r>
      <w:r w:rsidR="005A2A80" w:rsidRPr="00C47D97">
        <w:rPr>
          <w:b/>
          <w:bCs/>
          <w:snapToGrid w:val="0"/>
        </w:rPr>
        <w:t>dohody</w:t>
      </w:r>
      <w:r w:rsidRPr="00C47D97">
        <w:rPr>
          <w:bCs/>
          <w:snapToGrid w:val="0"/>
        </w:rPr>
        <w:t xml:space="preserve"> podepsaný osobou oprávněnou jednat za dodavatele. Návrh </w:t>
      </w:r>
      <w:r w:rsidR="00CF0100" w:rsidRPr="00C47D97">
        <w:rPr>
          <w:bCs/>
          <w:snapToGrid w:val="0"/>
        </w:rPr>
        <w:t xml:space="preserve">rámcové </w:t>
      </w:r>
      <w:r w:rsidR="005A2A80" w:rsidRPr="00C47D97">
        <w:rPr>
          <w:bCs/>
          <w:snapToGrid w:val="0"/>
        </w:rPr>
        <w:t>dohody</w:t>
      </w:r>
      <w:r w:rsidRPr="00C47D97">
        <w:rPr>
          <w:bCs/>
          <w:snapToGrid w:val="0"/>
        </w:rPr>
        <w:t xml:space="preserve"> musí </w:t>
      </w:r>
      <w:r w:rsidR="004A6747" w:rsidRPr="00C47D97">
        <w:rPr>
          <w:bCs/>
          <w:snapToGrid w:val="0"/>
        </w:rPr>
        <w:t xml:space="preserve">odpovídat závaznému znění návrhu rámcové dohody uvedené v příloze č. </w:t>
      </w:r>
      <w:r w:rsidR="0071011F" w:rsidRPr="00C47D97">
        <w:rPr>
          <w:bCs/>
          <w:snapToGrid w:val="0"/>
        </w:rPr>
        <w:t>2</w:t>
      </w:r>
      <w:r w:rsidR="004A6747" w:rsidRPr="00C47D97">
        <w:rPr>
          <w:bCs/>
          <w:snapToGrid w:val="0"/>
        </w:rPr>
        <w:t xml:space="preserve"> a dále tento návrh musí </w:t>
      </w:r>
      <w:r w:rsidRPr="00C47D97">
        <w:rPr>
          <w:bCs/>
          <w:snapToGrid w:val="0"/>
        </w:rPr>
        <w:t xml:space="preserve">po obsahové stránce odpovídat zadávacím podmínkám a obsahu nabídky dodavatele. Pokud návrh nebude odpovídat zadávacím podmínkám a ostatním částem nabídky dodavatele, může být tato skutečnost důvodem pro vyřazení nabídky a vyloučení dodavatele. </w:t>
      </w:r>
    </w:p>
    <w:p w14:paraId="39E7B5CE" w14:textId="4517E5A1" w:rsidR="008A0AE5" w:rsidRPr="00C47D97" w:rsidRDefault="00E46C45" w:rsidP="00F12F46">
      <w:pPr>
        <w:pStyle w:val="05-ODST-3"/>
        <w:numPr>
          <w:ilvl w:val="0"/>
          <w:numId w:val="0"/>
        </w:numPr>
        <w:ind w:left="1134"/>
        <w:rPr>
          <w:b/>
          <w:bCs/>
          <w:snapToGrid w:val="0"/>
        </w:rPr>
      </w:pPr>
      <w:r w:rsidRPr="00C47D97">
        <w:rPr>
          <w:bCs/>
          <w:snapToGrid w:val="0"/>
        </w:rPr>
        <w:lastRenderedPageBreak/>
        <w:t xml:space="preserve">Pokud jedná </w:t>
      </w:r>
      <w:r w:rsidR="004A6747" w:rsidRPr="00C47D97">
        <w:rPr>
          <w:bCs/>
          <w:snapToGrid w:val="0"/>
        </w:rPr>
        <w:t xml:space="preserve">jménem či </w:t>
      </w:r>
      <w:r w:rsidRPr="00C47D97">
        <w:rPr>
          <w:bCs/>
          <w:snapToGrid w:val="0"/>
        </w:rPr>
        <w:t>za dodavatele zmocněnec na základě plné moci, musí být v nabídce za návrhem</w:t>
      </w:r>
      <w:r w:rsidR="00CF0100" w:rsidRPr="00C47D97">
        <w:rPr>
          <w:bCs/>
          <w:snapToGrid w:val="0"/>
        </w:rPr>
        <w:t xml:space="preserve"> rámcové </w:t>
      </w:r>
      <w:r w:rsidR="005A2A80" w:rsidRPr="00C47D97">
        <w:rPr>
          <w:bCs/>
          <w:snapToGrid w:val="0"/>
        </w:rPr>
        <w:t>dohody</w:t>
      </w:r>
      <w:r w:rsidRPr="00C47D97">
        <w:rPr>
          <w:bCs/>
          <w:snapToGrid w:val="0"/>
        </w:rPr>
        <w:t xml:space="preserve"> předložena platná plná moc v originále nebo v úředně ověřené kopii.</w:t>
      </w:r>
    </w:p>
    <w:p w14:paraId="39E7B5CF" w14:textId="2AFC8D35" w:rsidR="001D4E44" w:rsidRPr="00C47D97" w:rsidRDefault="001D4E44" w:rsidP="002061F3">
      <w:pPr>
        <w:pStyle w:val="05-ODST-3"/>
        <w:ind w:left="1134" w:hanging="708"/>
        <w:rPr>
          <w:b/>
        </w:rPr>
      </w:pPr>
      <w:r w:rsidRPr="00C47D97">
        <w:rPr>
          <w:b/>
        </w:rPr>
        <w:t>Čestné prohlášení o neexistenci střetu zájmů</w:t>
      </w:r>
      <w:r w:rsidR="003A1E5B" w:rsidRPr="00C47D97">
        <w:rPr>
          <w:b/>
        </w:rPr>
        <w:t xml:space="preserve"> </w:t>
      </w:r>
      <w:r w:rsidR="00B540D9" w:rsidRPr="00C47D97">
        <w:rPr>
          <w:b/>
        </w:rPr>
        <w:t xml:space="preserve">a </w:t>
      </w:r>
      <w:r w:rsidR="004A6747" w:rsidRPr="00C47D97">
        <w:rPr>
          <w:b/>
        </w:rPr>
        <w:t xml:space="preserve">pravdivosti údajů o </w:t>
      </w:r>
      <w:r w:rsidR="00B540D9" w:rsidRPr="00C47D97">
        <w:rPr>
          <w:b/>
        </w:rPr>
        <w:t>skutečném majiteli</w:t>
      </w:r>
      <w:r w:rsidRPr="00C47D97">
        <w:rPr>
          <w:b/>
        </w:rPr>
        <w:t xml:space="preserve">, </w:t>
      </w:r>
      <w:r w:rsidR="004A6747" w:rsidRPr="00C47D97">
        <w:rPr>
          <w:b/>
        </w:rPr>
        <w:t xml:space="preserve">které je </w:t>
      </w:r>
      <w:r w:rsidRPr="00C47D97">
        <w:t>příloh</w:t>
      </w:r>
      <w:r w:rsidR="004A6747" w:rsidRPr="00C47D97">
        <w:t>ou</w:t>
      </w:r>
      <w:r w:rsidRPr="00C47D97">
        <w:t xml:space="preserve"> č. 4</w:t>
      </w:r>
      <w:r w:rsidR="004A6747" w:rsidRPr="00C47D97">
        <w:t xml:space="preserve"> této ZD</w:t>
      </w:r>
      <w:r w:rsidRPr="00C47D97">
        <w:t xml:space="preserve">. </w:t>
      </w:r>
      <w:r w:rsidR="004A6747" w:rsidRPr="00C47D97">
        <w:t xml:space="preserve">Prohlášení </w:t>
      </w:r>
      <w:r w:rsidRPr="00C47D97">
        <w:t>bude podepsané osobou oprávněnou jednat za dodavatele.</w:t>
      </w:r>
    </w:p>
    <w:p w14:paraId="115D271C" w14:textId="190780DD" w:rsidR="00A42602" w:rsidRPr="00C47D97" w:rsidRDefault="00A42602" w:rsidP="00CF7543">
      <w:pPr>
        <w:pStyle w:val="05-ODST-3"/>
        <w:ind w:left="1134" w:hanging="708"/>
        <w:rPr>
          <w:b/>
          <w:bCs/>
        </w:rPr>
      </w:pPr>
      <w:r w:rsidRPr="00C47D97">
        <w:rPr>
          <w:b/>
          <w:bCs/>
        </w:rPr>
        <w:t xml:space="preserve">Čestné prohlášení o nepodléhání omezujícím opatřením, </w:t>
      </w:r>
      <w:r w:rsidR="004A6747" w:rsidRPr="00C47D97">
        <w:t xml:space="preserve">které je </w:t>
      </w:r>
      <w:r w:rsidRPr="00C47D97">
        <w:t>příloh</w:t>
      </w:r>
      <w:r w:rsidR="004A6747" w:rsidRPr="00C47D97">
        <w:t>ou</w:t>
      </w:r>
      <w:r w:rsidRPr="00C47D97">
        <w:t xml:space="preserve"> č.</w:t>
      </w:r>
      <w:r w:rsidR="004C4803" w:rsidRPr="00C47D97">
        <w:t>5</w:t>
      </w:r>
      <w:r w:rsidRPr="00C47D97">
        <w:t xml:space="preserve">. </w:t>
      </w:r>
      <w:r w:rsidR="004A6747" w:rsidRPr="00C47D97">
        <w:t xml:space="preserve">této ZD. Prohlášení </w:t>
      </w:r>
      <w:r w:rsidRPr="00C47D97">
        <w:t>bude podepsané osobou oprávněnou jednat za dodavatele</w:t>
      </w:r>
    </w:p>
    <w:p w14:paraId="62846AA5" w14:textId="6ACE72F9" w:rsidR="005775F6" w:rsidRPr="00C47D97" w:rsidRDefault="002061F3" w:rsidP="002061F3">
      <w:pPr>
        <w:pStyle w:val="05-ODST-3"/>
        <w:ind w:left="1134" w:hanging="708"/>
        <w:rPr>
          <w:b/>
        </w:rPr>
      </w:pPr>
      <w:r w:rsidRPr="00C47D97">
        <w:t xml:space="preserve">Účastník současně s nabídkou </w:t>
      </w:r>
      <w:proofErr w:type="gramStart"/>
      <w:r w:rsidRPr="00C47D97">
        <w:rPr>
          <w:u w:val="single"/>
        </w:rPr>
        <w:t>předloží</w:t>
      </w:r>
      <w:proofErr w:type="gramEnd"/>
      <w:r w:rsidRPr="00C47D97">
        <w:rPr>
          <w:b/>
          <w:bCs/>
          <w:u w:val="single"/>
        </w:rPr>
        <w:t xml:space="preserve"> seznam osob, které se podílely na tvorbě nabídky</w:t>
      </w:r>
      <w:r w:rsidRPr="00C47D97">
        <w:rPr>
          <w:b/>
          <w:bCs/>
        </w:rPr>
        <w:t xml:space="preserve"> </w:t>
      </w:r>
      <w:r w:rsidRPr="00C47D97">
        <w:t xml:space="preserve">do tohoto zadávacího řízení, vč. jejich pracovního zařazení a stručného popisu činností ve vztahu k zakázce </w:t>
      </w:r>
      <w:r w:rsidRPr="00C47D97">
        <w:rPr>
          <w:snapToGrid w:val="0"/>
        </w:rPr>
        <w:t xml:space="preserve">viz příloha č. </w:t>
      </w:r>
      <w:r w:rsidR="00F1367A" w:rsidRPr="00C47D97">
        <w:rPr>
          <w:snapToGrid w:val="0"/>
        </w:rPr>
        <w:t>6</w:t>
      </w:r>
    </w:p>
    <w:p w14:paraId="39E7B5D0" w14:textId="77777777" w:rsidR="00E46C45" w:rsidRDefault="00E46C45" w:rsidP="00CC6156">
      <w:pPr>
        <w:pStyle w:val="05-ODST-3"/>
        <w:ind w:left="1134" w:hanging="708"/>
        <w:rPr>
          <w:b/>
        </w:rPr>
      </w:pPr>
      <w:r w:rsidRPr="00C47D97">
        <w:rPr>
          <w:b/>
        </w:rPr>
        <w:t>Ostatní dokumenty</w:t>
      </w:r>
      <w:r w:rsidRPr="00C47D97">
        <w:t xml:space="preserve"> související s předmětem veřejné zakázky. V</w:t>
      </w:r>
      <w:r w:rsidRPr="008A0AE5">
        <w:t>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14:paraId="39E7B5D1" w14:textId="77777777" w:rsidR="00E46C45" w:rsidRPr="00097CC3" w:rsidRDefault="00E46C45" w:rsidP="00CC6156">
      <w:pPr>
        <w:pStyle w:val="05-ODST-3"/>
        <w:ind w:left="1134" w:hanging="708"/>
        <w:rPr>
          <w:b/>
        </w:rPr>
      </w:pPr>
      <w:r w:rsidRPr="008A0AE5">
        <w:t xml:space="preserve">Dodavatel rovněž </w:t>
      </w:r>
      <w:proofErr w:type="gramStart"/>
      <w:r w:rsidRPr="008A0AE5">
        <w:t>doloží</w:t>
      </w:r>
      <w:proofErr w:type="gramEnd"/>
      <w:r w:rsidRPr="008A0AE5">
        <w:t xml:space="preserve"> </w:t>
      </w:r>
      <w:r w:rsidRPr="00097CC3">
        <w:rPr>
          <w:b/>
        </w:rPr>
        <w:t>prohlášení, že zachová mlčenlivost</w:t>
      </w:r>
      <w:r w:rsidRPr="008A0AE5">
        <w:t xml:space="preserve"> o všech skutečnostech, které nabyl na základě tohoto zadávacího řízení a takto nabyté údaje použije pouze pro zpracování nabídky k této zakázce. Prohlášení bude podepsané osobou oprávněnou jednat za dodavatele.</w:t>
      </w:r>
    </w:p>
    <w:p w14:paraId="39E7B5D2" w14:textId="77777777" w:rsidR="00F24550" w:rsidRDefault="00097CC3" w:rsidP="00097CC3">
      <w:pPr>
        <w:pStyle w:val="01-L"/>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14:paraId="39E7B5D3" w14:textId="77777777" w:rsidR="00D7671F" w:rsidRPr="00F11BD4" w:rsidRDefault="00F11BD4" w:rsidP="00097CC3">
      <w:pPr>
        <w:pStyle w:val="02-ODST-2"/>
        <w:ind w:left="567" w:hanging="425"/>
        <w:rPr>
          <w:b/>
        </w:rPr>
      </w:pPr>
      <w:r w:rsidRPr="00F11BD4">
        <w:rPr>
          <w:b/>
          <w:bCs/>
        </w:rPr>
        <w:t>Elektronický nástroj E-ZAK</w:t>
      </w:r>
    </w:p>
    <w:p w14:paraId="39E7B5D4" w14:textId="77777777" w:rsidR="00F11BD4" w:rsidRPr="00DD2E04" w:rsidRDefault="00F11BD4" w:rsidP="00F11BD4">
      <w:pPr>
        <w:pStyle w:val="06-PSM"/>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39E7B5D5" w14:textId="68821EDC" w:rsidR="00F11BD4" w:rsidRPr="00DD2E04" w:rsidRDefault="00F11BD4" w:rsidP="00F11BD4">
      <w:pPr>
        <w:pStyle w:val="06-PSM"/>
      </w:pPr>
      <w:r w:rsidRPr="00DD2E04">
        <w:t>Zadavatel dodavatelům doporučuje, aby kontaktní osobu zadavatele požádali o přiřazení k veřejné zakázce nebo aby průběžně sledovali adresu veřejné zakázky.</w:t>
      </w:r>
    </w:p>
    <w:p w14:paraId="39E7B5D6" w14:textId="62E6BFDA" w:rsidR="00F11BD4" w:rsidRPr="00DD2E04" w:rsidRDefault="00F11BD4" w:rsidP="00F11BD4">
      <w:pPr>
        <w:pStyle w:val="06-PSM"/>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39E7B5D7" w14:textId="495AF78B" w:rsidR="00F11BD4" w:rsidRDefault="00F11BD4" w:rsidP="00F11BD4">
      <w:pPr>
        <w:pStyle w:val="06-PSM"/>
      </w:pP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39E7B5D8" w14:textId="5953CA24" w:rsidR="00F11BD4" w:rsidRPr="00AB03E0" w:rsidRDefault="00AB03E0" w:rsidP="00AB03E0">
      <w:pPr>
        <w:pStyle w:val="06-PSM"/>
      </w:pPr>
      <w:r w:rsidRPr="00DD2E04">
        <w:t xml:space="preserve">Podmínky a informace týkající se elektronického nástroje E-ZAK včetně informací o používání elektronického podpisu jsou dostupné na: </w:t>
      </w:r>
      <w:hyperlink r:id="rId15" w:history="1">
        <w:r w:rsidRPr="00DD2E04">
          <w:rPr>
            <w:rStyle w:val="Hypertextovodkaz"/>
          </w:rPr>
          <w:t>https://zakazky.ceproas.cz/</w:t>
        </w:r>
      </w:hyperlink>
      <w:r>
        <w:rPr>
          <w:rStyle w:val="Hypertextovodkaz"/>
        </w:rPr>
        <w:t>.</w:t>
      </w:r>
    </w:p>
    <w:p w14:paraId="39E7B5D9" w14:textId="77777777" w:rsidR="00F11BD4" w:rsidRPr="00F11BD4" w:rsidRDefault="00F11BD4" w:rsidP="00097CC3">
      <w:pPr>
        <w:pStyle w:val="02-ODST-2"/>
        <w:ind w:left="567" w:hanging="425"/>
        <w:rPr>
          <w:b/>
        </w:rPr>
      </w:pPr>
      <w:r w:rsidRPr="00F11BD4">
        <w:rPr>
          <w:bCs/>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08031F">
        <w:rPr>
          <w:bCs/>
        </w:rPr>
        <w:t>.</w:t>
      </w:r>
    </w:p>
    <w:p w14:paraId="39E7B5DA" w14:textId="77777777" w:rsidR="00F11BD4" w:rsidRPr="00F11BD4" w:rsidRDefault="00F11BD4" w:rsidP="00097CC3">
      <w:pPr>
        <w:pStyle w:val="02-ODST-2"/>
        <w:ind w:left="567" w:hanging="425"/>
        <w:rPr>
          <w:b/>
        </w:rPr>
      </w:pPr>
      <w:r w:rsidRPr="00F11BD4">
        <w:rPr>
          <w:bCs/>
        </w:rPr>
        <w:t>Zadavatel nepřipouští řešení jinou variantou, než je uvedeno v zadávací dokumentaci</w:t>
      </w:r>
      <w:r>
        <w:rPr>
          <w:bCs/>
        </w:rPr>
        <w:t>.</w:t>
      </w:r>
    </w:p>
    <w:p w14:paraId="39E7B5DB" w14:textId="77777777" w:rsidR="00F11BD4" w:rsidRPr="00F11BD4" w:rsidRDefault="00F11BD4" w:rsidP="00097CC3">
      <w:pPr>
        <w:pStyle w:val="02-ODST-2"/>
        <w:ind w:left="567" w:hanging="425"/>
      </w:pPr>
      <w:r w:rsidRPr="00F11BD4">
        <w:rPr>
          <w:bCs/>
        </w:rPr>
        <w:t>Náklady účastníků zadávacího řízení spojené s účastí v zadávacím řízení zadavatel nehradí</w:t>
      </w:r>
      <w:r>
        <w:rPr>
          <w:bCs/>
        </w:rPr>
        <w:t>.</w:t>
      </w:r>
    </w:p>
    <w:p w14:paraId="39E7B5DC" w14:textId="77777777" w:rsidR="00F11BD4" w:rsidRPr="00E03FCB" w:rsidRDefault="00F11BD4" w:rsidP="00097CC3">
      <w:pPr>
        <w:pStyle w:val="02-ODST-2"/>
        <w:ind w:left="567" w:hanging="425"/>
      </w:pPr>
      <w:r w:rsidRPr="00F11BD4">
        <w:rPr>
          <w:bCs/>
        </w:rPr>
        <w:lastRenderedPageBreak/>
        <w:t>Nabídky nebudou účastníkům zadávacího řízení vráceny a zůstávají majetkem zadavatele, neboť zadavatel je povinen originály nabídek účastníků zadávacího řízení archivovat v souladu a dle platné legislativy</w:t>
      </w:r>
      <w:r w:rsidR="00E03FCB">
        <w:rPr>
          <w:bCs/>
        </w:rPr>
        <w:t>.</w:t>
      </w:r>
    </w:p>
    <w:p w14:paraId="39E7B5DD" w14:textId="77777777" w:rsidR="00E03FCB" w:rsidRDefault="00E03FCB" w:rsidP="00097CC3">
      <w:pPr>
        <w:pStyle w:val="02-ODST-2"/>
        <w:ind w:left="567" w:hanging="425"/>
      </w:pPr>
      <w:r w:rsidRPr="00F11BD4">
        <w:t>Nabídky musí být zadavateli doručeny ve lhůtě pro podání nabídek. Nabídka doručená po lhůtě pro podání nabídek se nepovažuje za podanou a v průběhu zadávacího řízení se k ní nepřihlíží</w:t>
      </w:r>
      <w:r>
        <w:t>.</w:t>
      </w:r>
    </w:p>
    <w:p w14:paraId="39E7B5DE" w14:textId="77777777" w:rsidR="00E03FCB" w:rsidRDefault="00E03FCB" w:rsidP="00097CC3">
      <w:pPr>
        <w:pStyle w:val="02-ODST-2"/>
        <w:ind w:left="567" w:hanging="425"/>
      </w:pPr>
      <w:r w:rsidRPr="00F11BD4">
        <w:t>Zadavatel si nevyhrazuje právo požadovat prokázání kvalifikace u poddodavatelů dodavatele</w:t>
      </w:r>
      <w:r>
        <w:t>.</w:t>
      </w:r>
    </w:p>
    <w:p w14:paraId="39E7B5DF" w14:textId="2F376929" w:rsidR="00E03FCB" w:rsidRDefault="00E03FCB" w:rsidP="00097CC3">
      <w:pPr>
        <w:pStyle w:val="02-ODST-2"/>
        <w:ind w:left="567" w:hanging="425"/>
      </w:pPr>
      <w:r w:rsidRPr="00F11BD4">
        <w:t>Zadavatel je oprávněn provést změnu nebo doplnění zadávací dokumentace v souladu a při dodržení podmínek stanovených zákonem</w:t>
      </w:r>
      <w:r>
        <w:t>.</w:t>
      </w:r>
    </w:p>
    <w:p w14:paraId="7BCA1BF0" w14:textId="2A9A1C2C" w:rsidR="000B4758" w:rsidRPr="000B4758" w:rsidRDefault="000B4758" w:rsidP="00097CC3">
      <w:pPr>
        <w:pStyle w:val="02-ODST-2"/>
        <w:ind w:left="567" w:hanging="425"/>
        <w:rPr>
          <w:u w:val="single"/>
        </w:rPr>
      </w:pPr>
      <w:r w:rsidRPr="000B4758">
        <w:rPr>
          <w:u w:val="single"/>
        </w:rPr>
        <w:t xml:space="preserve">Zadavatel upozorňuje, že postupem podle § 122 odst. 3 zákona odešle vybranému </w:t>
      </w:r>
      <w:proofErr w:type="spellStart"/>
      <w:r w:rsidRPr="000B4758">
        <w:rPr>
          <w:u w:val="single"/>
        </w:rPr>
        <w:t>doavateli</w:t>
      </w:r>
      <w:proofErr w:type="spellEnd"/>
      <w:r w:rsidRPr="000B4758">
        <w:rPr>
          <w:u w:val="single"/>
        </w:rPr>
        <w:t xml:space="preserve"> výzvu k předložení</w:t>
      </w:r>
    </w:p>
    <w:p w14:paraId="39E7B5E1" w14:textId="77777777" w:rsidR="00E03FCB" w:rsidRPr="00E03FCB" w:rsidRDefault="00E03FCB" w:rsidP="00A1394A">
      <w:pPr>
        <w:pStyle w:val="05-ODST-3"/>
        <w:numPr>
          <w:ilvl w:val="0"/>
          <w:numId w:val="20"/>
        </w:numPr>
      </w:pPr>
      <w:r w:rsidRPr="005256D1">
        <w:rPr>
          <w:rFonts w:cs="Arial"/>
        </w:rPr>
        <w:t>originálů nebo ověřených kopií dokladů o jeho kvalifikaci, pokud je již nemá k</w:t>
      </w:r>
      <w:r>
        <w:rPr>
          <w:rFonts w:cs="Arial"/>
        </w:rPr>
        <w:t> </w:t>
      </w:r>
      <w:r w:rsidRPr="005256D1">
        <w:rPr>
          <w:rFonts w:cs="Arial"/>
        </w:rPr>
        <w:t>dispozic</w:t>
      </w:r>
      <w:r>
        <w:rPr>
          <w:rFonts w:cs="Arial"/>
        </w:rPr>
        <w:t>i, a</w:t>
      </w:r>
    </w:p>
    <w:p w14:paraId="39E7B5E2" w14:textId="77777777" w:rsidR="00E03FCB" w:rsidRPr="00F11BD4" w:rsidRDefault="00E03FCB" w:rsidP="00A1394A">
      <w:pPr>
        <w:pStyle w:val="05-ODST-3"/>
        <w:numPr>
          <w:ilvl w:val="0"/>
          <w:numId w:val="20"/>
        </w:numPr>
      </w:pPr>
      <w:r w:rsidRPr="005256D1">
        <w:rPr>
          <w:rFonts w:cs="Arial"/>
        </w:rPr>
        <w:t>dokladů nebo vzorků, jejichž předložení je podmínkou uzavření smlouvy, pokud si je zadavatel vyhradil podle § 104 zákona</w:t>
      </w:r>
      <w:r>
        <w:rPr>
          <w:rFonts w:cs="Arial"/>
        </w:rPr>
        <w:t>.</w:t>
      </w:r>
    </w:p>
    <w:p w14:paraId="39E7B5E3" w14:textId="77777777" w:rsidR="00F11BD4" w:rsidRDefault="00E03FCB" w:rsidP="00F11BD4">
      <w:pPr>
        <w:pStyle w:val="02-ODST-2"/>
        <w:numPr>
          <w:ilvl w:val="0"/>
          <w:numId w:val="0"/>
        </w:numPr>
        <w:ind w:left="567"/>
      </w:pPr>
      <w:r w:rsidRPr="00A668E9">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A668E9">
        <w:t>ust</w:t>
      </w:r>
      <w:proofErr w:type="spellEnd"/>
      <w:r w:rsidRPr="00A668E9">
        <w:t>. §</w:t>
      </w:r>
      <w:r w:rsidR="0019760A">
        <w:t xml:space="preserve"> 122 odst. 7 a případně následně podle</w:t>
      </w:r>
      <w:r w:rsidRPr="00A668E9">
        <w:t xml:space="preserve"> 125 odst. 1 zákona</w:t>
      </w:r>
      <w:r>
        <w:t>.</w:t>
      </w:r>
    </w:p>
    <w:p w14:paraId="39E7B5E4" w14:textId="77777777" w:rsidR="00BC7B16" w:rsidRPr="004B4620" w:rsidRDefault="00BC7B16" w:rsidP="00D01CEC">
      <w:pPr>
        <w:pStyle w:val="02-ODST-2"/>
        <w:ind w:left="567"/>
        <w:rPr>
          <w:b/>
        </w:rPr>
      </w:pPr>
      <w:r w:rsidRPr="004B4620">
        <w:rPr>
          <w:b/>
        </w:rPr>
        <w:t>Součinnost před uzavřením smlouvy</w:t>
      </w:r>
    </w:p>
    <w:p w14:paraId="39E7B5E5" w14:textId="2DBAEF99" w:rsidR="00BC7B16" w:rsidRDefault="00AD5660" w:rsidP="00BC7B16">
      <w:pPr>
        <w:pStyle w:val="05-ODST-3"/>
      </w:pPr>
      <w:r>
        <w:rPr>
          <w:rStyle w:val="cf01"/>
        </w:rPr>
        <w:t xml:space="preserve">U </w:t>
      </w:r>
      <w:r w:rsidRPr="003F2CE1">
        <w:t xml:space="preserve">vybraného dodavatele, je-li českou právnickou osobou, zadavatel zjistí podle </w:t>
      </w:r>
      <w:proofErr w:type="spellStart"/>
      <w:r w:rsidRPr="003F2CE1">
        <w:t>ust</w:t>
      </w:r>
      <w:proofErr w:type="spellEnd"/>
      <w:r w:rsidRPr="003F2CE1">
        <w:t>. § 122 odst. 4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w:t>
      </w:r>
      <w:r w:rsidR="00C31AFF" w:rsidRPr="003F2CE1">
        <w:t>y.</w:t>
      </w:r>
      <w:r w:rsidR="00BC7B16">
        <w:t xml:space="preserve"> </w:t>
      </w:r>
    </w:p>
    <w:p w14:paraId="0A6BB77C" w14:textId="77777777" w:rsidR="004510D3" w:rsidRPr="003F2CE1" w:rsidRDefault="004510D3" w:rsidP="003F2CE1">
      <w:pPr>
        <w:pStyle w:val="05-ODST-3"/>
      </w:pPr>
      <w:r w:rsidRPr="003F2CE1">
        <w:t xml:space="preserve">Nebude-li možné zjistit údaje o skutečném majiteli postupem podle předešlého odstavce, vyzve zadavatel podle </w:t>
      </w:r>
      <w:proofErr w:type="spellStart"/>
      <w:r w:rsidRPr="003F2CE1">
        <w:t>ust</w:t>
      </w:r>
      <w:proofErr w:type="spellEnd"/>
      <w:r w:rsidRPr="003F2CE1">
        <w:t>. § 122 odst. 5 zákona vybraného dodavatele, je-li zahraniční právnickou osobou, k předložení výpisu z evidence obdobné evidenci skutečných majitelů nebo:</w:t>
      </w:r>
    </w:p>
    <w:p w14:paraId="616ACFF6" w14:textId="77777777" w:rsidR="004510D3" w:rsidRPr="003F2CE1" w:rsidRDefault="004510D3" w:rsidP="003F2CE1">
      <w:pPr>
        <w:pStyle w:val="pf0"/>
        <w:spacing w:before="120" w:beforeAutospacing="0" w:after="0" w:afterAutospacing="0"/>
        <w:ind w:left="567" w:firstLine="709"/>
        <w:rPr>
          <w:rFonts w:ascii="Arial" w:hAnsi="Arial"/>
          <w:sz w:val="20"/>
          <w:szCs w:val="20"/>
        </w:rPr>
      </w:pPr>
      <w:r w:rsidRPr="003F2CE1">
        <w:rPr>
          <w:rFonts w:ascii="Arial" w:hAnsi="Arial"/>
          <w:sz w:val="20"/>
          <w:szCs w:val="20"/>
        </w:rPr>
        <w:t>ke sdělení identifikačních údajů všech osob, které jsou jeho skutečným majitelem, a</w:t>
      </w:r>
    </w:p>
    <w:p w14:paraId="59B8E7E2" w14:textId="77777777" w:rsidR="004510D3" w:rsidRPr="003F2CE1" w:rsidRDefault="004510D3" w:rsidP="003F2CE1">
      <w:pPr>
        <w:pStyle w:val="pf0"/>
        <w:spacing w:before="120" w:beforeAutospacing="0" w:after="0" w:afterAutospacing="0"/>
        <w:ind w:left="1276"/>
        <w:rPr>
          <w:rFonts w:ascii="Arial" w:hAnsi="Arial"/>
          <w:sz w:val="20"/>
          <w:szCs w:val="20"/>
        </w:rPr>
      </w:pPr>
      <w:r w:rsidRPr="003F2CE1">
        <w:rPr>
          <w:rFonts w:ascii="Arial" w:hAnsi="Arial"/>
          <w:sz w:val="20"/>
          <w:szCs w:val="20"/>
        </w:rPr>
        <w:t>k předložení dokladů, z nichž vyplývá vztah všech osob podle písmene a) k dodavateli; těmito doklady jsou zejména:</w:t>
      </w:r>
    </w:p>
    <w:p w14:paraId="25A4A8F0" w14:textId="17876781" w:rsidR="004510D3" w:rsidRPr="003F2CE1" w:rsidRDefault="004510D3" w:rsidP="003F2CE1">
      <w:pPr>
        <w:pStyle w:val="pf0"/>
        <w:numPr>
          <w:ilvl w:val="0"/>
          <w:numId w:val="28"/>
        </w:numPr>
        <w:spacing w:before="60" w:beforeAutospacing="0" w:after="0" w:afterAutospacing="0"/>
        <w:ind w:left="1633" w:hanging="357"/>
        <w:rPr>
          <w:rFonts w:ascii="Arial" w:hAnsi="Arial"/>
          <w:sz w:val="20"/>
          <w:szCs w:val="20"/>
        </w:rPr>
      </w:pPr>
      <w:r w:rsidRPr="003F2CE1">
        <w:rPr>
          <w:rFonts w:ascii="Arial" w:hAnsi="Arial"/>
          <w:sz w:val="20"/>
          <w:szCs w:val="20"/>
        </w:rPr>
        <w:t>výpis z obchodního rejstříku nebo jiné obdobné evidence,</w:t>
      </w:r>
    </w:p>
    <w:p w14:paraId="38F1BEE1" w14:textId="1D4FB7E1" w:rsidR="004510D3" w:rsidRPr="003F2CE1" w:rsidRDefault="004510D3" w:rsidP="003F2CE1">
      <w:pPr>
        <w:pStyle w:val="pf0"/>
        <w:numPr>
          <w:ilvl w:val="0"/>
          <w:numId w:val="28"/>
        </w:numPr>
        <w:rPr>
          <w:rFonts w:ascii="Arial" w:hAnsi="Arial"/>
          <w:sz w:val="20"/>
          <w:szCs w:val="20"/>
        </w:rPr>
      </w:pPr>
      <w:r w:rsidRPr="003F2CE1">
        <w:rPr>
          <w:rFonts w:ascii="Arial" w:hAnsi="Arial"/>
          <w:sz w:val="20"/>
          <w:szCs w:val="20"/>
        </w:rPr>
        <w:t>seznam akcionářů,</w:t>
      </w:r>
    </w:p>
    <w:p w14:paraId="2D34805A" w14:textId="1EC04943" w:rsidR="004510D3" w:rsidRPr="003F2CE1" w:rsidRDefault="004510D3" w:rsidP="003F2CE1">
      <w:pPr>
        <w:pStyle w:val="pf0"/>
        <w:numPr>
          <w:ilvl w:val="0"/>
          <w:numId w:val="28"/>
        </w:numPr>
        <w:rPr>
          <w:rFonts w:ascii="Arial" w:hAnsi="Arial"/>
          <w:sz w:val="20"/>
          <w:szCs w:val="20"/>
        </w:rPr>
      </w:pPr>
      <w:r w:rsidRPr="003F2CE1">
        <w:rPr>
          <w:rFonts w:ascii="Arial" w:hAnsi="Arial"/>
          <w:sz w:val="20"/>
          <w:szCs w:val="20"/>
        </w:rPr>
        <w:t>rozhodnutí statutárního orgánu o vyplacení podílu na zisku,</w:t>
      </w:r>
    </w:p>
    <w:p w14:paraId="522CC287" w14:textId="1B39D295" w:rsidR="004510D3" w:rsidRPr="003F2CE1" w:rsidRDefault="004510D3" w:rsidP="003F2CE1">
      <w:pPr>
        <w:pStyle w:val="Normlnweb"/>
        <w:numPr>
          <w:ilvl w:val="0"/>
          <w:numId w:val="28"/>
        </w:numPr>
        <w:rPr>
          <w:rFonts w:ascii="Arial" w:hAnsi="Arial"/>
          <w:sz w:val="20"/>
          <w:szCs w:val="20"/>
        </w:rPr>
      </w:pPr>
      <w:r w:rsidRPr="003F2CE1">
        <w:rPr>
          <w:rFonts w:ascii="Arial" w:hAnsi="Arial"/>
          <w:sz w:val="20"/>
          <w:szCs w:val="20"/>
        </w:rPr>
        <w:t>společenská smlouva, zakladatelská listina nebo stanov</w:t>
      </w:r>
    </w:p>
    <w:p w14:paraId="39E7B5EF" w14:textId="77777777" w:rsidR="00BC7B16" w:rsidRDefault="00BC7B16" w:rsidP="00D52DF4">
      <w:pPr>
        <w:pStyle w:val="05-ODST-3"/>
      </w:pPr>
      <w:r w:rsidRPr="004529CA">
        <w:t xml:space="preserve">Zadavatel upozorňuje účastníky, že dle </w:t>
      </w:r>
      <w:proofErr w:type="spellStart"/>
      <w:r w:rsidRPr="004529CA">
        <w:t>ust</w:t>
      </w:r>
      <w:proofErr w:type="spellEnd"/>
      <w:r w:rsidRPr="004529CA">
        <w:t xml:space="preserve">. § 48 odst. 9 </w:t>
      </w:r>
      <w:r>
        <w:t>zákona</w:t>
      </w:r>
      <w:r w:rsidRPr="004529CA">
        <w:t xml:space="preserve"> zadavatel u vybraného dodavatele </w:t>
      </w:r>
      <w:proofErr w:type="gramStart"/>
      <w:r w:rsidRPr="004529CA">
        <w:t>ověří</w:t>
      </w:r>
      <w:proofErr w:type="gramEnd"/>
      <w:r w:rsidRPr="004529CA">
        <w:t xml:space="preserve"> naplnění důvodu pro vyloučení dle </w:t>
      </w:r>
      <w:proofErr w:type="spellStart"/>
      <w:r w:rsidRPr="004529CA">
        <w:t>ust</w:t>
      </w:r>
      <w:proofErr w:type="spellEnd"/>
      <w:r w:rsidRPr="004529CA">
        <w:t xml:space="preserve">. § 48 odst. 7 </w:t>
      </w:r>
      <w:r>
        <w:t>zákona</w:t>
      </w:r>
      <w:r w:rsidRPr="004529CA">
        <w:t xml:space="preserve">, tj. </w:t>
      </w:r>
      <w:proofErr w:type="gramStart"/>
      <w:r w:rsidRPr="004529CA">
        <w:t>ověří</w:t>
      </w:r>
      <w:proofErr w:type="gramEnd"/>
      <w:r w:rsidRPr="004529CA">
        <w:t xml:space="preserve">, zda vybraný dodavatel, který je akciovou společností nebo má právní formu obdobnou akciové společnosti, má vydány výlučně zaknihované akcie. Zadavatel </w:t>
      </w:r>
      <w:proofErr w:type="gramStart"/>
      <w:r w:rsidRPr="004529CA">
        <w:t>vyloučí</w:t>
      </w:r>
      <w:proofErr w:type="gramEnd"/>
      <w:r w:rsidRPr="004529CA">
        <w:t xml:space="preserve"> ze zadávacího řízení vybraného dodavatele, který je akciovou společností nebo má právní formu obdobnou akciové společnosti a nemá vydány výlučně zaknihované akcie.</w:t>
      </w:r>
    </w:p>
    <w:p w14:paraId="39E7B5F0" w14:textId="77777777" w:rsidR="00BC7B16" w:rsidRDefault="00BC7B16" w:rsidP="00D52DF4">
      <w:pPr>
        <w:pStyle w:val="05-ODST-3"/>
      </w:pPr>
      <w:r w:rsidRPr="004529CA">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w:t>
      </w:r>
      <w:proofErr w:type="gramStart"/>
      <w:r w:rsidRPr="004529CA">
        <w:t>10%</w:t>
      </w:r>
      <w:proofErr w:type="gramEnd"/>
      <w:r w:rsidRPr="004529CA">
        <w:t xml:space="preserve"> základního kapitálu účastníka zadávacího řízení s </w:t>
      </w:r>
      <w:r w:rsidRPr="005B6751">
        <w:t>uvedením zdroje, z něhož</w:t>
      </w:r>
      <w:r w:rsidRPr="004529CA">
        <w:t xml:space="preserve"> údaje o velikosti podílů akcionářů vychází. </w:t>
      </w:r>
    </w:p>
    <w:p w14:paraId="39E7B5F1" w14:textId="77777777" w:rsidR="00D61CBA" w:rsidRPr="009D4A5B" w:rsidRDefault="00BC7B16" w:rsidP="00D52DF4">
      <w:pPr>
        <w:pStyle w:val="05-ODST-3"/>
        <w:numPr>
          <w:ilvl w:val="0"/>
          <w:numId w:val="0"/>
        </w:numPr>
        <w:ind w:left="1276"/>
      </w:pPr>
      <w:r w:rsidRPr="00B540D9">
        <w:t>Výše uvedené neplatí pro vybraného dodavatele, který je akciovou společností, jejíž akcie v souhrnné jmenovité</w:t>
      </w:r>
      <w:r w:rsidRPr="009D4A5B">
        <w:t xml:space="preserve"> hodnotě 100 % základního kapitálu jsou ve vlastnictví státu, obce nebo kraje</w:t>
      </w:r>
      <w:r w:rsidR="004B4620" w:rsidRPr="009D4A5B">
        <w:t>.</w:t>
      </w:r>
    </w:p>
    <w:p w14:paraId="39E7B5F2" w14:textId="77777777" w:rsidR="00E01EE3" w:rsidRDefault="00E01EE3" w:rsidP="004F3C12">
      <w:pPr>
        <w:pStyle w:val="01-L"/>
      </w:pPr>
      <w:r>
        <w:lastRenderedPageBreak/>
        <w:t>Přílohy zadávací dokumentace</w:t>
      </w:r>
    </w:p>
    <w:p w14:paraId="39E7B5F3" w14:textId="77777777" w:rsidR="00E01EE3" w:rsidRPr="001133DB" w:rsidRDefault="00E01EE3" w:rsidP="00AF0A85">
      <w:bookmarkStart w:id="65" w:name="_Toc319671479"/>
      <w:bookmarkStart w:id="66" w:name="_Toc319671494"/>
      <w:bookmarkStart w:id="67" w:name="_Toc319659928"/>
      <w:bookmarkStart w:id="68" w:name="_Toc319660004"/>
      <w:bookmarkStart w:id="69" w:name="_Toc319671498"/>
      <w:bookmarkStart w:id="70" w:name="_Toc319659929"/>
      <w:bookmarkStart w:id="71" w:name="_Toc319660005"/>
      <w:bookmarkStart w:id="72" w:name="_Toc319671499"/>
      <w:bookmarkStart w:id="73" w:name="_Toc319659934"/>
      <w:bookmarkStart w:id="74" w:name="_Toc319660010"/>
      <w:bookmarkStart w:id="75" w:name="_Toc319671504"/>
      <w:bookmarkStart w:id="76" w:name="_Toc319659935"/>
      <w:bookmarkStart w:id="77" w:name="_Toc319660011"/>
      <w:bookmarkStart w:id="78" w:name="_Toc319671505"/>
      <w:bookmarkStart w:id="79" w:name="_Toc319659937"/>
      <w:bookmarkStart w:id="80" w:name="_Toc319660013"/>
      <w:bookmarkStart w:id="81" w:name="_Toc319671507"/>
      <w:bookmarkStart w:id="82" w:name="_Toc319659939"/>
      <w:bookmarkStart w:id="83" w:name="_Toc319660015"/>
      <w:bookmarkStart w:id="84" w:name="_Toc319671509"/>
      <w:bookmarkStart w:id="85" w:name="_Toc319659941"/>
      <w:bookmarkStart w:id="86" w:name="_Toc319660017"/>
      <w:bookmarkStart w:id="87" w:name="_Toc319671511"/>
      <w:bookmarkStart w:id="88" w:name="_Toc319659942"/>
      <w:bookmarkStart w:id="89" w:name="_Toc319660018"/>
      <w:bookmarkStart w:id="90" w:name="_Toc31967151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1133DB">
        <w:t xml:space="preserve">Nedílnou součástí této zadávací dokumentace jsou tyto přílohy: </w:t>
      </w:r>
    </w:p>
    <w:p w14:paraId="39E7B5F4" w14:textId="77777777" w:rsidR="00E01EE3" w:rsidRPr="002472C2" w:rsidRDefault="00E01EE3" w:rsidP="00AF0A85">
      <w:pPr>
        <w:rPr>
          <w:i/>
        </w:rPr>
      </w:pPr>
      <w:r w:rsidRPr="001133DB">
        <w:t xml:space="preserve">Příloha č. 1 – </w:t>
      </w:r>
      <w:r w:rsidR="00D0505E">
        <w:t>Vzor k</w:t>
      </w:r>
      <w:r>
        <w:t>rycí</w:t>
      </w:r>
      <w:r w:rsidR="00D0505E">
        <w:t>ho</w:t>
      </w:r>
      <w:r>
        <w:t xml:space="preserve"> list</w:t>
      </w:r>
      <w:r w:rsidR="00D0505E">
        <w:t>u</w:t>
      </w:r>
      <w:r>
        <w:t xml:space="preserve"> nabídky</w:t>
      </w:r>
    </w:p>
    <w:p w14:paraId="39E7B5F5" w14:textId="77777777" w:rsidR="00E01EE3" w:rsidRDefault="00E01EE3" w:rsidP="00AF0A85">
      <w:r w:rsidRPr="001133DB">
        <w:t>Příloha č. 2</w:t>
      </w:r>
      <w:r>
        <w:t xml:space="preserve"> </w:t>
      </w:r>
      <w:r w:rsidRPr="001133DB">
        <w:t xml:space="preserve">– </w:t>
      </w:r>
      <w:r w:rsidR="00D0505E">
        <w:t>Závazný v</w:t>
      </w:r>
      <w:r>
        <w:t>zor návrhu</w:t>
      </w:r>
      <w:r w:rsidR="00D02F05">
        <w:t xml:space="preserve"> rámcové</w:t>
      </w:r>
      <w:r w:rsidRPr="001133DB">
        <w:t xml:space="preserve"> </w:t>
      </w:r>
      <w:r w:rsidR="005A2A80">
        <w:t>dohody</w:t>
      </w:r>
    </w:p>
    <w:p w14:paraId="39E7B5F6" w14:textId="77777777" w:rsidR="009717BF" w:rsidRDefault="009717BF" w:rsidP="00AF0A85">
      <w:pPr>
        <w:rPr>
          <w:rFonts w:cs="Arial"/>
          <w:color w:val="000000"/>
        </w:rPr>
      </w:pPr>
      <w:r>
        <w:t>Příloha č. 3 – Seznam v</w:t>
      </w:r>
      <w:r>
        <w:rPr>
          <w:rFonts w:cs="Arial"/>
          <w:color w:val="000000"/>
        </w:rPr>
        <w:t>ýznamných dodávek</w:t>
      </w:r>
    </w:p>
    <w:p w14:paraId="39E7B5F7" w14:textId="24D69FB1" w:rsidR="0003075F" w:rsidRDefault="0003075F" w:rsidP="00AF0A85">
      <w:pPr>
        <w:rPr>
          <w:rFonts w:cs="Arial"/>
          <w:color w:val="000000"/>
        </w:rPr>
      </w:pPr>
      <w:r>
        <w:rPr>
          <w:rFonts w:cs="Arial"/>
          <w:color w:val="000000"/>
        </w:rPr>
        <w:t>Příloha č. 4 – Čestné prohlášení o neexistenci střetu zájmů</w:t>
      </w:r>
      <w:r w:rsidR="00BD46A2">
        <w:rPr>
          <w:rFonts w:cs="Arial"/>
          <w:color w:val="000000"/>
        </w:rPr>
        <w:t xml:space="preserve"> a skutečném majiteli</w:t>
      </w:r>
    </w:p>
    <w:p w14:paraId="58B900E5" w14:textId="6DC4CEE3" w:rsidR="00CF7543" w:rsidRDefault="00CF7543" w:rsidP="00AF0A85">
      <w:pPr>
        <w:rPr>
          <w:rFonts w:cs="Arial"/>
          <w:color w:val="000000"/>
        </w:rPr>
      </w:pPr>
      <w:r>
        <w:rPr>
          <w:rFonts w:cs="Arial"/>
          <w:color w:val="000000"/>
        </w:rPr>
        <w:t xml:space="preserve">Příloha </w:t>
      </w:r>
      <w:r w:rsidR="00BC7381">
        <w:rPr>
          <w:rFonts w:cs="Arial"/>
          <w:color w:val="000000"/>
        </w:rPr>
        <w:t xml:space="preserve">č. </w:t>
      </w:r>
      <w:r w:rsidR="00214C29">
        <w:rPr>
          <w:rFonts w:cs="Arial"/>
          <w:color w:val="000000"/>
        </w:rPr>
        <w:t>4a – Praktický</w:t>
      </w:r>
      <w:r w:rsidR="00BD01E0" w:rsidRPr="00C74B4B">
        <w:rPr>
          <w:rFonts w:cs="Arial"/>
        </w:rPr>
        <w:t xml:space="preserve"> návod pro dodavatele k ČP o neexistenci střetu zájmů a pravdivosti údajů o skutečném majiteli</w:t>
      </w:r>
    </w:p>
    <w:p w14:paraId="36451D96" w14:textId="537E06C5" w:rsidR="00CF7543" w:rsidRPr="00CF7543" w:rsidRDefault="00CF7543" w:rsidP="00AF0A85">
      <w:pPr>
        <w:rPr>
          <w:rFonts w:cs="Arial"/>
          <w:color w:val="000000"/>
        </w:rPr>
      </w:pPr>
      <w:r>
        <w:rPr>
          <w:rFonts w:cs="Arial"/>
          <w:color w:val="000000"/>
        </w:rPr>
        <w:t xml:space="preserve">Příloha č. 5 - </w:t>
      </w:r>
      <w:r w:rsidRPr="00CF7543">
        <w:t>Čestné prohlášení o nepodléhání omezujícím opatřením</w:t>
      </w:r>
    </w:p>
    <w:p w14:paraId="05EBBA49" w14:textId="77777777" w:rsidR="00BE27C2" w:rsidRDefault="00A1394A" w:rsidP="00AF0A85">
      <w:pPr>
        <w:rPr>
          <w:rFonts w:cs="Arial"/>
        </w:rPr>
      </w:pPr>
      <w:r w:rsidRPr="00F204AC">
        <w:rPr>
          <w:rFonts w:cs="Arial"/>
        </w:rPr>
        <w:t xml:space="preserve">Příloha č. </w:t>
      </w:r>
      <w:r>
        <w:rPr>
          <w:rFonts w:cs="Arial"/>
        </w:rPr>
        <w:t>6</w:t>
      </w:r>
      <w:r w:rsidRPr="00F204AC">
        <w:rPr>
          <w:rFonts w:cs="Arial"/>
        </w:rPr>
        <w:t xml:space="preserve"> – Seznam osob podílejících se na přípravě a administraci zadávacího řízení (nabídky</w:t>
      </w:r>
      <w:r w:rsidRPr="0093011E">
        <w:rPr>
          <w:rFonts w:cs="Arial"/>
        </w:rPr>
        <w:t>)</w:t>
      </w:r>
    </w:p>
    <w:p w14:paraId="39E7B5FB" w14:textId="068B1DE5" w:rsidR="00E01EE3" w:rsidRPr="00F577A9" w:rsidRDefault="00BE27C2" w:rsidP="00AF0A85">
      <w:r>
        <w:rPr>
          <w:rFonts w:cs="Arial"/>
        </w:rPr>
        <w:t>Příloha č. 7</w:t>
      </w:r>
      <w:r w:rsidR="00214C29">
        <w:rPr>
          <w:rFonts w:cs="Arial"/>
        </w:rPr>
        <w:t xml:space="preserve"> - </w:t>
      </w:r>
      <w:r w:rsidR="00214C29" w:rsidRPr="00C53B1D">
        <w:rPr>
          <w:rStyle w:val="cf01"/>
          <w:rFonts w:ascii="Arial" w:hAnsi="Arial" w:cs="Arial"/>
          <w:sz w:val="20"/>
          <w:szCs w:val="20"/>
        </w:rPr>
        <w:t>mezinárodní dokument WWFC</w:t>
      </w:r>
      <w:r w:rsidR="00E01EE3" w:rsidRPr="00F577A9">
        <w:tab/>
      </w:r>
    </w:p>
    <w:p w14:paraId="39E7B5FC" w14:textId="77777777" w:rsidR="00E01EE3" w:rsidRDefault="00E01EE3" w:rsidP="00AF0A85">
      <w:r w:rsidRPr="00F577A9">
        <w:t>ČEPRO, a.s.</w:t>
      </w:r>
    </w:p>
    <w:p w14:paraId="39E7B5FD" w14:textId="77777777" w:rsidR="00D01CEC" w:rsidRDefault="00D01CEC" w:rsidP="00AF0A85"/>
    <w:p w14:paraId="39E7B602" w14:textId="3A423C44" w:rsidR="00D01CEC" w:rsidRDefault="00D01CEC" w:rsidP="00AF0A85"/>
    <w:p w14:paraId="1A0ECC95" w14:textId="44CB20D5" w:rsidR="00CC1A64" w:rsidRDefault="00CC1A64" w:rsidP="00AF0A85"/>
    <w:p w14:paraId="3FB767C4" w14:textId="77777777" w:rsidR="00CC1A64" w:rsidRDefault="00CC1A64" w:rsidP="00AF0A85"/>
    <w:p w14:paraId="39E7B603" w14:textId="77777777" w:rsidR="00E01EE3" w:rsidRDefault="00E01EE3" w:rsidP="00AF0A85">
      <w:r>
        <w:t>...............................................                                .................................................</w:t>
      </w:r>
    </w:p>
    <w:p w14:paraId="39E7B604" w14:textId="77777777" w:rsidR="00E01EE3" w:rsidRDefault="00E01EE3" w:rsidP="00AF0A85">
      <w:r>
        <w:t xml:space="preserve">Mgr. Jan Duspěva                                                     Ing. </w:t>
      </w:r>
      <w:r w:rsidR="00787A27">
        <w:t>Martin Vojtíšek</w:t>
      </w:r>
    </w:p>
    <w:p w14:paraId="39E7B605"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6"/>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A4154" w14:textId="77777777" w:rsidR="005E251D" w:rsidRDefault="005E251D" w:rsidP="009C2DAF">
      <w:pPr>
        <w:spacing w:before="0"/>
      </w:pPr>
      <w:r>
        <w:separator/>
      </w:r>
    </w:p>
  </w:endnote>
  <w:endnote w:type="continuationSeparator" w:id="0">
    <w:p w14:paraId="72E899C2" w14:textId="77777777" w:rsidR="005E251D" w:rsidRDefault="005E251D"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39E7B60C" w14:textId="77777777" w:rsidR="00D349E3" w:rsidRPr="006071C7" w:rsidRDefault="00D349E3">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986170">
              <w:rPr>
                <w:bCs/>
                <w:noProof/>
                <w:sz w:val="16"/>
                <w:szCs w:val="16"/>
              </w:rPr>
              <w:t>1</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986170">
              <w:rPr>
                <w:bCs/>
                <w:noProof/>
                <w:sz w:val="16"/>
                <w:szCs w:val="16"/>
              </w:rPr>
              <w:t>1</w:t>
            </w:r>
            <w:r w:rsidRPr="006071C7">
              <w:rPr>
                <w:bCs/>
                <w:sz w:val="16"/>
                <w:szCs w:val="16"/>
              </w:rPr>
              <w:fldChar w:fldCharType="end"/>
            </w:r>
          </w:p>
        </w:sdtContent>
      </w:sdt>
    </w:sdtContent>
  </w:sdt>
  <w:p w14:paraId="39E7B60D" w14:textId="77777777" w:rsidR="00D349E3" w:rsidRPr="00D509A2" w:rsidRDefault="00D349E3">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8EF49" w14:textId="77777777" w:rsidR="005E251D" w:rsidRDefault="005E251D" w:rsidP="009C2DAF">
      <w:pPr>
        <w:spacing w:before="0"/>
      </w:pPr>
      <w:r>
        <w:separator/>
      </w:r>
    </w:p>
  </w:footnote>
  <w:footnote w:type="continuationSeparator" w:id="0">
    <w:p w14:paraId="758FB0AD" w14:textId="77777777" w:rsidR="005E251D" w:rsidRDefault="005E251D"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2FF"/>
    <w:multiLevelType w:val="hybridMultilevel"/>
    <w:tmpl w:val="E7D80BAE"/>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15:restartNumberingAfterBreak="0">
    <w:nsid w:val="08C6411E"/>
    <w:multiLevelType w:val="hybridMultilevel"/>
    <w:tmpl w:val="9BB6F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42F50"/>
    <w:multiLevelType w:val="multilevel"/>
    <w:tmpl w:val="D11227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A0C49F3"/>
    <w:multiLevelType w:val="hybridMultilevel"/>
    <w:tmpl w:val="7B3ABEBC"/>
    <w:lvl w:ilvl="0" w:tplc="45F887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37A74515"/>
    <w:multiLevelType w:val="multilevel"/>
    <w:tmpl w:val="06F071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6F6E4E"/>
    <w:multiLevelType w:val="hybridMultilevel"/>
    <w:tmpl w:val="F9F6D5E4"/>
    <w:lvl w:ilvl="0" w:tplc="6C043CC6">
      <w:numFmt w:val="bullet"/>
      <w:lvlText w:val="-"/>
      <w:lvlJc w:val="left"/>
      <w:pPr>
        <w:ind w:left="1778" w:hanging="360"/>
      </w:pPr>
      <w:rPr>
        <w:rFonts w:ascii="Calibri" w:eastAsia="Calibri" w:hAnsi="Calibri" w:cs="Calibri"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1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3" w15:restartNumberingAfterBreak="0">
    <w:nsid w:val="429871B7"/>
    <w:multiLevelType w:val="multilevel"/>
    <w:tmpl w:val="FEDAB954"/>
    <w:lvl w:ilvl="0">
      <w:start w:val="1"/>
      <w:numFmt w:val="ordinal"/>
      <w:suff w:val="space"/>
      <w:lvlText w:val="Čl. %1"/>
      <w:lvlJc w:val="left"/>
      <w:pPr>
        <w:ind w:left="454" w:hanging="454"/>
      </w:pPr>
      <w:rPr>
        <w:rFonts w:hint="default"/>
        <w:b/>
        <w:sz w:val="24"/>
        <w:szCs w:val="24"/>
      </w:rPr>
    </w:lvl>
    <w:lvl w:ilvl="1">
      <w:start w:val="1"/>
      <w:numFmt w:val="ordinal"/>
      <w:lvlText w:val="%1%2"/>
      <w:lvlJc w:val="left"/>
      <w:pPr>
        <w:tabs>
          <w:tab w:val="num" w:pos="2355"/>
        </w:tabs>
        <w:ind w:left="1842"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4" w15:restartNumberingAfterBreak="0">
    <w:nsid w:val="48DA25D1"/>
    <w:multiLevelType w:val="hybridMultilevel"/>
    <w:tmpl w:val="528EAD12"/>
    <w:lvl w:ilvl="0" w:tplc="DD78E914">
      <w:start w:val="1"/>
      <w:numFmt w:val="lowerLetter"/>
      <w:lvlText w:val="%1)"/>
      <w:lvlJc w:val="left"/>
      <w:pPr>
        <w:ind w:left="1636" w:hanging="360"/>
      </w:pPr>
      <w:rPr>
        <w:rFonts w:ascii="Segoe UI" w:hAnsi="Segoe UI" w:cs="Segoe UI" w:hint="default"/>
        <w:sz w:val="18"/>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5"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50D425F6"/>
    <w:multiLevelType w:val="hybridMultilevel"/>
    <w:tmpl w:val="33C228DC"/>
    <w:lvl w:ilvl="0" w:tplc="9D6CD1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7"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15:restartNumberingAfterBreak="0">
    <w:nsid w:val="53133936"/>
    <w:multiLevelType w:val="hybridMultilevel"/>
    <w:tmpl w:val="F94ECD46"/>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9" w15:restartNumberingAfterBreak="0">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0"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C52414"/>
    <w:multiLevelType w:val="hybridMultilevel"/>
    <w:tmpl w:val="AB4CF9A2"/>
    <w:lvl w:ilvl="0" w:tplc="84FC4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04202F"/>
    <w:multiLevelType w:val="multilevel"/>
    <w:tmpl w:val="63D44B66"/>
    <w:lvl w:ilvl="0">
      <w:start w:val="1"/>
      <w:numFmt w:val="ordinal"/>
      <w:pStyle w:val="01-L"/>
      <w:suff w:val="space"/>
      <w:lvlText w:val="Čl. %1"/>
      <w:lvlJc w:val="left"/>
      <w:pPr>
        <w:ind w:left="454" w:hanging="454"/>
      </w:pPr>
      <w:rPr>
        <w:rFonts w:hint="default"/>
        <w:sz w:val="24"/>
        <w:szCs w:val="24"/>
      </w:rPr>
    </w:lvl>
    <w:lvl w:ilvl="1">
      <w:start w:val="1"/>
      <w:numFmt w:val="ordinal"/>
      <w:pStyle w:val="02-ODST-2"/>
      <w:lvlText w:val="%1%2"/>
      <w:lvlJc w:val="left"/>
      <w:pPr>
        <w:tabs>
          <w:tab w:val="num" w:pos="1222"/>
        </w:tabs>
        <w:ind w:left="709" w:hanging="567"/>
      </w:pPr>
      <w:rPr>
        <w:rFonts w:hint="default"/>
        <w:b/>
        <w:sz w:val="20"/>
        <w:szCs w:val="20"/>
      </w:rPr>
    </w:lvl>
    <w:lvl w:ilvl="2">
      <w:start w:val="1"/>
      <w:numFmt w:val="ordinal"/>
      <w:pStyle w:val="05-ODST-3"/>
      <w:lvlText w:val="%1%2%3"/>
      <w:lvlJc w:val="left"/>
      <w:pPr>
        <w:tabs>
          <w:tab w:val="num" w:pos="1506"/>
        </w:tabs>
        <w:ind w:left="1276" w:hanging="850"/>
      </w:pPr>
      <w:rPr>
        <w:rFonts w:hint="default"/>
        <w:b w:val="0"/>
        <w:u w:val="none"/>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24"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827337"/>
    <w:multiLevelType w:val="hybridMultilevel"/>
    <w:tmpl w:val="A9E40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28" w15:restartNumberingAfterBreak="0">
    <w:nsid w:val="7C215752"/>
    <w:multiLevelType w:val="multilevel"/>
    <w:tmpl w:val="49325174"/>
    <w:lvl w:ilvl="0">
      <w:start w:val="4"/>
      <w:numFmt w:val="decimal"/>
      <w:lvlText w:val="%1"/>
      <w:lvlJc w:val="left"/>
      <w:pPr>
        <w:ind w:left="435" w:hanging="435"/>
      </w:pPr>
      <w:rPr>
        <w:rFonts w:hint="default"/>
      </w:rPr>
    </w:lvl>
    <w:lvl w:ilvl="1">
      <w:start w:val="1"/>
      <w:numFmt w:val="decimal"/>
      <w:lvlText w:val="%1.%2"/>
      <w:lvlJc w:val="left"/>
      <w:pPr>
        <w:ind w:left="1008" w:hanging="435"/>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num w:numId="1" w16cid:durableId="2097822743">
    <w:abstractNumId w:val="23"/>
  </w:num>
  <w:num w:numId="2" w16cid:durableId="1350646996">
    <w:abstractNumId w:val="8"/>
  </w:num>
  <w:num w:numId="3" w16cid:durableId="2060321370">
    <w:abstractNumId w:val="4"/>
  </w:num>
  <w:num w:numId="4" w16cid:durableId="877623587">
    <w:abstractNumId w:val="20"/>
  </w:num>
  <w:num w:numId="5" w16cid:durableId="918295912">
    <w:abstractNumId w:val="25"/>
  </w:num>
  <w:num w:numId="6" w16cid:durableId="566574991">
    <w:abstractNumId w:val="7"/>
  </w:num>
  <w:num w:numId="7" w16cid:durableId="1629897556">
    <w:abstractNumId w:val="19"/>
  </w:num>
  <w:num w:numId="8" w16cid:durableId="2084642444">
    <w:abstractNumId w:val="12"/>
  </w:num>
  <w:num w:numId="9" w16cid:durableId="1808010037">
    <w:abstractNumId w:val="27"/>
  </w:num>
  <w:num w:numId="10" w16cid:durableId="977690206">
    <w:abstractNumId w:val="24"/>
  </w:num>
  <w:num w:numId="11" w16cid:durableId="1567255769">
    <w:abstractNumId w:val="21"/>
  </w:num>
  <w:num w:numId="12" w16cid:durableId="2059936606">
    <w:abstractNumId w:val="3"/>
  </w:num>
  <w:num w:numId="13" w16cid:durableId="1495342425">
    <w:abstractNumId w:val="15"/>
  </w:num>
  <w:num w:numId="14" w16cid:durableId="106968967">
    <w:abstractNumId w:val="11"/>
  </w:num>
  <w:num w:numId="15" w16cid:durableId="445932403">
    <w:abstractNumId w:val="17"/>
  </w:num>
  <w:num w:numId="16" w16cid:durableId="776950110">
    <w:abstractNumId w:val="1"/>
  </w:num>
  <w:num w:numId="17" w16cid:durableId="1813250767">
    <w:abstractNumId w:val="26"/>
  </w:num>
  <w:num w:numId="18" w16cid:durableId="2031712670">
    <w:abstractNumId w:val="0"/>
  </w:num>
  <w:num w:numId="19" w16cid:durableId="863325943">
    <w:abstractNumId w:val="5"/>
  </w:num>
  <w:num w:numId="20" w16cid:durableId="914053877">
    <w:abstractNumId w:val="16"/>
  </w:num>
  <w:num w:numId="21" w16cid:durableId="205333">
    <w:abstractNumId w:val="28"/>
  </w:num>
  <w:num w:numId="22" w16cid:durableId="895504458">
    <w:abstractNumId w:val="10"/>
  </w:num>
  <w:num w:numId="23" w16cid:durableId="653223377">
    <w:abstractNumId w:val="23"/>
  </w:num>
  <w:num w:numId="24" w16cid:durableId="1368875116">
    <w:abstractNumId w:val="23"/>
  </w:num>
  <w:num w:numId="25" w16cid:durableId="879784341">
    <w:abstractNumId w:val="23"/>
  </w:num>
  <w:num w:numId="26" w16cid:durableId="1427844934">
    <w:abstractNumId w:val="23"/>
  </w:num>
  <w:num w:numId="27" w16cid:durableId="1315331364">
    <w:abstractNumId w:val="23"/>
  </w:num>
  <w:num w:numId="28" w16cid:durableId="1253008393">
    <w:abstractNumId w:val="14"/>
  </w:num>
  <w:num w:numId="29" w16cid:durableId="1598169865">
    <w:abstractNumId w:val="18"/>
  </w:num>
  <w:num w:numId="30" w16cid:durableId="2129663641">
    <w:abstractNumId w:val="13"/>
  </w:num>
  <w:num w:numId="31" w16cid:durableId="468204646">
    <w:abstractNumId w:val="2"/>
  </w:num>
  <w:num w:numId="32" w16cid:durableId="1585408375">
    <w:abstractNumId w:val="22"/>
  </w:num>
  <w:num w:numId="33" w16cid:durableId="994265424">
    <w:abstractNumId w:val="6"/>
  </w:num>
  <w:num w:numId="34" w16cid:durableId="1387560745">
    <w:abstractNumId w:val="9"/>
  </w:num>
  <w:num w:numId="35" w16cid:durableId="2118678320">
    <w:abstractNumId w:val="23"/>
  </w:num>
  <w:num w:numId="36" w16cid:durableId="1383141756">
    <w:abstractNumId w:val="23"/>
  </w:num>
  <w:num w:numId="37" w16cid:durableId="55788062">
    <w:abstractNumId w:val="2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evecová Ivana">
    <w15:presenceInfo w15:providerId="AD" w15:userId="S::ivana.sevecova@ceproas.cz::1163384b-5bfc-4e3a-a8b7-447f00b68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04D3"/>
    <w:rsid w:val="0000054F"/>
    <w:rsid w:val="00002471"/>
    <w:rsid w:val="00002A3C"/>
    <w:rsid w:val="00002B35"/>
    <w:rsid w:val="00003EE3"/>
    <w:rsid w:val="00010136"/>
    <w:rsid w:val="00010333"/>
    <w:rsid w:val="00010618"/>
    <w:rsid w:val="00014563"/>
    <w:rsid w:val="00014F7E"/>
    <w:rsid w:val="000176DC"/>
    <w:rsid w:val="00020092"/>
    <w:rsid w:val="000204F0"/>
    <w:rsid w:val="00021AB0"/>
    <w:rsid w:val="00022B1C"/>
    <w:rsid w:val="0002779A"/>
    <w:rsid w:val="0003075F"/>
    <w:rsid w:val="0003146A"/>
    <w:rsid w:val="00031DF9"/>
    <w:rsid w:val="0003325A"/>
    <w:rsid w:val="00034712"/>
    <w:rsid w:val="00034B9D"/>
    <w:rsid w:val="0003541C"/>
    <w:rsid w:val="00037DB5"/>
    <w:rsid w:val="00042784"/>
    <w:rsid w:val="0004430A"/>
    <w:rsid w:val="0004446F"/>
    <w:rsid w:val="00044F25"/>
    <w:rsid w:val="0004565F"/>
    <w:rsid w:val="000515F2"/>
    <w:rsid w:val="00052EA6"/>
    <w:rsid w:val="000579B5"/>
    <w:rsid w:val="00057AAA"/>
    <w:rsid w:val="0006039E"/>
    <w:rsid w:val="000608B3"/>
    <w:rsid w:val="0006143F"/>
    <w:rsid w:val="000625FE"/>
    <w:rsid w:val="00062F96"/>
    <w:rsid w:val="00064DF6"/>
    <w:rsid w:val="000655F3"/>
    <w:rsid w:val="00067016"/>
    <w:rsid w:val="00067AAF"/>
    <w:rsid w:val="00072807"/>
    <w:rsid w:val="000755E4"/>
    <w:rsid w:val="00075A22"/>
    <w:rsid w:val="000762C2"/>
    <w:rsid w:val="0008031F"/>
    <w:rsid w:val="00080DFF"/>
    <w:rsid w:val="00082E28"/>
    <w:rsid w:val="00083033"/>
    <w:rsid w:val="00085BEA"/>
    <w:rsid w:val="0008768A"/>
    <w:rsid w:val="00087BA1"/>
    <w:rsid w:val="00091641"/>
    <w:rsid w:val="000918E0"/>
    <w:rsid w:val="00092413"/>
    <w:rsid w:val="000937EE"/>
    <w:rsid w:val="000946E8"/>
    <w:rsid w:val="00095B0D"/>
    <w:rsid w:val="00097CC3"/>
    <w:rsid w:val="000A02E9"/>
    <w:rsid w:val="000A153C"/>
    <w:rsid w:val="000A2719"/>
    <w:rsid w:val="000A27BF"/>
    <w:rsid w:val="000A426C"/>
    <w:rsid w:val="000A4410"/>
    <w:rsid w:val="000A4FF3"/>
    <w:rsid w:val="000B0FC3"/>
    <w:rsid w:val="000B2E8B"/>
    <w:rsid w:val="000B4758"/>
    <w:rsid w:val="000C00B0"/>
    <w:rsid w:val="000C0961"/>
    <w:rsid w:val="000C3055"/>
    <w:rsid w:val="000C33F9"/>
    <w:rsid w:val="000C4234"/>
    <w:rsid w:val="000C73B2"/>
    <w:rsid w:val="000D3B44"/>
    <w:rsid w:val="000D4A2A"/>
    <w:rsid w:val="000D5573"/>
    <w:rsid w:val="000E1076"/>
    <w:rsid w:val="000E1E27"/>
    <w:rsid w:val="000E319B"/>
    <w:rsid w:val="000E34F5"/>
    <w:rsid w:val="000E3D7E"/>
    <w:rsid w:val="000E57B1"/>
    <w:rsid w:val="000F0CD2"/>
    <w:rsid w:val="000F2382"/>
    <w:rsid w:val="000F34BE"/>
    <w:rsid w:val="001027B3"/>
    <w:rsid w:val="00104384"/>
    <w:rsid w:val="00106768"/>
    <w:rsid w:val="001073A9"/>
    <w:rsid w:val="00113381"/>
    <w:rsid w:val="00114311"/>
    <w:rsid w:val="00120869"/>
    <w:rsid w:val="0012285D"/>
    <w:rsid w:val="00123992"/>
    <w:rsid w:val="001312DC"/>
    <w:rsid w:val="00141A14"/>
    <w:rsid w:val="00141A2C"/>
    <w:rsid w:val="00142087"/>
    <w:rsid w:val="00144017"/>
    <w:rsid w:val="00145122"/>
    <w:rsid w:val="00147B9B"/>
    <w:rsid w:val="00151E4B"/>
    <w:rsid w:val="001523E2"/>
    <w:rsid w:val="00152BC5"/>
    <w:rsid w:val="001538D9"/>
    <w:rsid w:val="001550C3"/>
    <w:rsid w:val="00157B20"/>
    <w:rsid w:val="0016307E"/>
    <w:rsid w:val="00163DE0"/>
    <w:rsid w:val="001647BC"/>
    <w:rsid w:val="00171DE2"/>
    <w:rsid w:val="00172D66"/>
    <w:rsid w:val="00172E8B"/>
    <w:rsid w:val="00174B15"/>
    <w:rsid w:val="001825CB"/>
    <w:rsid w:val="00184919"/>
    <w:rsid w:val="00186459"/>
    <w:rsid w:val="001878E0"/>
    <w:rsid w:val="0019480C"/>
    <w:rsid w:val="0019760A"/>
    <w:rsid w:val="001A0E5E"/>
    <w:rsid w:val="001A1CF2"/>
    <w:rsid w:val="001A26BF"/>
    <w:rsid w:val="001A3EA7"/>
    <w:rsid w:val="001A4F50"/>
    <w:rsid w:val="001A525B"/>
    <w:rsid w:val="001B0B75"/>
    <w:rsid w:val="001B3090"/>
    <w:rsid w:val="001B34A5"/>
    <w:rsid w:val="001B7884"/>
    <w:rsid w:val="001C0039"/>
    <w:rsid w:val="001C042E"/>
    <w:rsid w:val="001C0AC4"/>
    <w:rsid w:val="001C2484"/>
    <w:rsid w:val="001C47B0"/>
    <w:rsid w:val="001C5836"/>
    <w:rsid w:val="001C64E7"/>
    <w:rsid w:val="001C6CE0"/>
    <w:rsid w:val="001D3628"/>
    <w:rsid w:val="001D4E44"/>
    <w:rsid w:val="001D5AE7"/>
    <w:rsid w:val="001D7594"/>
    <w:rsid w:val="001E02D2"/>
    <w:rsid w:val="001E0D53"/>
    <w:rsid w:val="001E48E3"/>
    <w:rsid w:val="001E50A9"/>
    <w:rsid w:val="001E5C25"/>
    <w:rsid w:val="001F193D"/>
    <w:rsid w:val="001F205B"/>
    <w:rsid w:val="001F312F"/>
    <w:rsid w:val="001F4EE0"/>
    <w:rsid w:val="001F5B31"/>
    <w:rsid w:val="001F5C90"/>
    <w:rsid w:val="001F604F"/>
    <w:rsid w:val="001F62D2"/>
    <w:rsid w:val="001F69D8"/>
    <w:rsid w:val="001F711C"/>
    <w:rsid w:val="0020011A"/>
    <w:rsid w:val="00200BAC"/>
    <w:rsid w:val="0020125C"/>
    <w:rsid w:val="00202341"/>
    <w:rsid w:val="00202C9D"/>
    <w:rsid w:val="00204C96"/>
    <w:rsid w:val="002061F3"/>
    <w:rsid w:val="00207471"/>
    <w:rsid w:val="00210F2A"/>
    <w:rsid w:val="00211C4A"/>
    <w:rsid w:val="00212013"/>
    <w:rsid w:val="00212582"/>
    <w:rsid w:val="00214C29"/>
    <w:rsid w:val="00221C30"/>
    <w:rsid w:val="0022464E"/>
    <w:rsid w:val="00224B64"/>
    <w:rsid w:val="002267A6"/>
    <w:rsid w:val="002312BF"/>
    <w:rsid w:val="0023271E"/>
    <w:rsid w:val="00232FD5"/>
    <w:rsid w:val="00235956"/>
    <w:rsid w:val="00235F7B"/>
    <w:rsid w:val="00237612"/>
    <w:rsid w:val="002405FF"/>
    <w:rsid w:val="0024086A"/>
    <w:rsid w:val="00240964"/>
    <w:rsid w:val="00243ADB"/>
    <w:rsid w:val="00246060"/>
    <w:rsid w:val="00246572"/>
    <w:rsid w:val="0024771A"/>
    <w:rsid w:val="00252D06"/>
    <w:rsid w:val="00254A85"/>
    <w:rsid w:val="002557E7"/>
    <w:rsid w:val="00256C24"/>
    <w:rsid w:val="002572C7"/>
    <w:rsid w:val="00263C2F"/>
    <w:rsid w:val="00264075"/>
    <w:rsid w:val="002643E4"/>
    <w:rsid w:val="00271A29"/>
    <w:rsid w:val="00271D2D"/>
    <w:rsid w:val="002725A6"/>
    <w:rsid w:val="00274E87"/>
    <w:rsid w:val="0027610A"/>
    <w:rsid w:val="0027700D"/>
    <w:rsid w:val="00280E74"/>
    <w:rsid w:val="0028213B"/>
    <w:rsid w:val="00282923"/>
    <w:rsid w:val="00283322"/>
    <w:rsid w:val="0028388E"/>
    <w:rsid w:val="00284101"/>
    <w:rsid w:val="002842B2"/>
    <w:rsid w:val="002852D6"/>
    <w:rsid w:val="00285A91"/>
    <w:rsid w:val="00291388"/>
    <w:rsid w:val="0029736F"/>
    <w:rsid w:val="00297419"/>
    <w:rsid w:val="002A0C90"/>
    <w:rsid w:val="002A0C98"/>
    <w:rsid w:val="002A5AAD"/>
    <w:rsid w:val="002B3CF3"/>
    <w:rsid w:val="002B4478"/>
    <w:rsid w:val="002B54FB"/>
    <w:rsid w:val="002B611C"/>
    <w:rsid w:val="002B66E3"/>
    <w:rsid w:val="002B71E6"/>
    <w:rsid w:val="002B7E8C"/>
    <w:rsid w:val="002C0A09"/>
    <w:rsid w:val="002C1BA0"/>
    <w:rsid w:val="002C2DC2"/>
    <w:rsid w:val="002C3008"/>
    <w:rsid w:val="002C4736"/>
    <w:rsid w:val="002C5C32"/>
    <w:rsid w:val="002D1E5E"/>
    <w:rsid w:val="002D49E7"/>
    <w:rsid w:val="002D5001"/>
    <w:rsid w:val="002D5695"/>
    <w:rsid w:val="002D5F49"/>
    <w:rsid w:val="002D5F71"/>
    <w:rsid w:val="002D6535"/>
    <w:rsid w:val="002E35C0"/>
    <w:rsid w:val="002E61B8"/>
    <w:rsid w:val="002E6286"/>
    <w:rsid w:val="002E73D6"/>
    <w:rsid w:val="002E7953"/>
    <w:rsid w:val="002F0B1B"/>
    <w:rsid w:val="002F451A"/>
    <w:rsid w:val="002F7199"/>
    <w:rsid w:val="003057F5"/>
    <w:rsid w:val="00311904"/>
    <w:rsid w:val="003135CC"/>
    <w:rsid w:val="00315AE8"/>
    <w:rsid w:val="00315D92"/>
    <w:rsid w:val="00316AEF"/>
    <w:rsid w:val="00321B32"/>
    <w:rsid w:val="00321BE3"/>
    <w:rsid w:val="00322424"/>
    <w:rsid w:val="00322F47"/>
    <w:rsid w:val="003254C5"/>
    <w:rsid w:val="003261E9"/>
    <w:rsid w:val="003272DD"/>
    <w:rsid w:val="0032767E"/>
    <w:rsid w:val="00332115"/>
    <w:rsid w:val="00333438"/>
    <w:rsid w:val="00333D9B"/>
    <w:rsid w:val="00334EDA"/>
    <w:rsid w:val="00337DD4"/>
    <w:rsid w:val="003425AE"/>
    <w:rsid w:val="00343388"/>
    <w:rsid w:val="00346411"/>
    <w:rsid w:val="003511D1"/>
    <w:rsid w:val="00352076"/>
    <w:rsid w:val="0035263E"/>
    <w:rsid w:val="00353A51"/>
    <w:rsid w:val="00353F25"/>
    <w:rsid w:val="00357072"/>
    <w:rsid w:val="0035756F"/>
    <w:rsid w:val="00360979"/>
    <w:rsid w:val="00362848"/>
    <w:rsid w:val="00363CB2"/>
    <w:rsid w:val="0036594E"/>
    <w:rsid w:val="00365FF0"/>
    <w:rsid w:val="003704B4"/>
    <w:rsid w:val="00373605"/>
    <w:rsid w:val="003764C5"/>
    <w:rsid w:val="00382D3B"/>
    <w:rsid w:val="00383DE6"/>
    <w:rsid w:val="00390062"/>
    <w:rsid w:val="00390927"/>
    <w:rsid w:val="00393B28"/>
    <w:rsid w:val="00393E64"/>
    <w:rsid w:val="003942CD"/>
    <w:rsid w:val="00396EF7"/>
    <w:rsid w:val="003A1AF6"/>
    <w:rsid w:val="003A1E5B"/>
    <w:rsid w:val="003A2DB1"/>
    <w:rsid w:val="003A3CDB"/>
    <w:rsid w:val="003B04FE"/>
    <w:rsid w:val="003B22B2"/>
    <w:rsid w:val="003B2A42"/>
    <w:rsid w:val="003B7231"/>
    <w:rsid w:val="003C015B"/>
    <w:rsid w:val="003C085E"/>
    <w:rsid w:val="003C410D"/>
    <w:rsid w:val="003C46D2"/>
    <w:rsid w:val="003C5AF7"/>
    <w:rsid w:val="003D127B"/>
    <w:rsid w:val="003D45F8"/>
    <w:rsid w:val="003D5D80"/>
    <w:rsid w:val="003D79B3"/>
    <w:rsid w:val="003E1394"/>
    <w:rsid w:val="003E3657"/>
    <w:rsid w:val="003E7ECB"/>
    <w:rsid w:val="003F2CE1"/>
    <w:rsid w:val="003F6FBF"/>
    <w:rsid w:val="003F7080"/>
    <w:rsid w:val="003F7C90"/>
    <w:rsid w:val="00400138"/>
    <w:rsid w:val="004002EB"/>
    <w:rsid w:val="00401A43"/>
    <w:rsid w:val="00402B93"/>
    <w:rsid w:val="00404BB1"/>
    <w:rsid w:val="00410212"/>
    <w:rsid w:val="0041073D"/>
    <w:rsid w:val="004107FE"/>
    <w:rsid w:val="00410DBD"/>
    <w:rsid w:val="00410DE6"/>
    <w:rsid w:val="00412A73"/>
    <w:rsid w:val="00412D38"/>
    <w:rsid w:val="004136C8"/>
    <w:rsid w:val="00415C10"/>
    <w:rsid w:val="004219DE"/>
    <w:rsid w:val="00421D89"/>
    <w:rsid w:val="0042629B"/>
    <w:rsid w:val="00427567"/>
    <w:rsid w:val="00427F4D"/>
    <w:rsid w:val="00432E17"/>
    <w:rsid w:val="004341D6"/>
    <w:rsid w:val="00434668"/>
    <w:rsid w:val="00436587"/>
    <w:rsid w:val="004370F2"/>
    <w:rsid w:val="00444A61"/>
    <w:rsid w:val="00446747"/>
    <w:rsid w:val="00446FDC"/>
    <w:rsid w:val="00447828"/>
    <w:rsid w:val="004510D3"/>
    <w:rsid w:val="00455262"/>
    <w:rsid w:val="004609F6"/>
    <w:rsid w:val="004640A7"/>
    <w:rsid w:val="00464966"/>
    <w:rsid w:val="00465521"/>
    <w:rsid w:val="00465C16"/>
    <w:rsid w:val="004701EF"/>
    <w:rsid w:val="004723E3"/>
    <w:rsid w:val="00474330"/>
    <w:rsid w:val="00480976"/>
    <w:rsid w:val="00480F5D"/>
    <w:rsid w:val="00485AA5"/>
    <w:rsid w:val="004872A2"/>
    <w:rsid w:val="004902D1"/>
    <w:rsid w:val="00491C24"/>
    <w:rsid w:val="00493DD5"/>
    <w:rsid w:val="00496932"/>
    <w:rsid w:val="00497441"/>
    <w:rsid w:val="00497CA4"/>
    <w:rsid w:val="004A28F7"/>
    <w:rsid w:val="004A6747"/>
    <w:rsid w:val="004B2457"/>
    <w:rsid w:val="004B3672"/>
    <w:rsid w:val="004B4620"/>
    <w:rsid w:val="004B77FF"/>
    <w:rsid w:val="004C2A19"/>
    <w:rsid w:val="004C4803"/>
    <w:rsid w:val="004C7010"/>
    <w:rsid w:val="004D20C9"/>
    <w:rsid w:val="004D3676"/>
    <w:rsid w:val="004D6443"/>
    <w:rsid w:val="004E3779"/>
    <w:rsid w:val="004E40E7"/>
    <w:rsid w:val="004E4AC4"/>
    <w:rsid w:val="004E70D8"/>
    <w:rsid w:val="004E74E0"/>
    <w:rsid w:val="004E7B30"/>
    <w:rsid w:val="004E7D98"/>
    <w:rsid w:val="004F0138"/>
    <w:rsid w:val="004F0158"/>
    <w:rsid w:val="004F3C12"/>
    <w:rsid w:val="004F55FB"/>
    <w:rsid w:val="00500B5F"/>
    <w:rsid w:val="00505D93"/>
    <w:rsid w:val="005075CE"/>
    <w:rsid w:val="00507CD3"/>
    <w:rsid w:val="005138EC"/>
    <w:rsid w:val="00513BC5"/>
    <w:rsid w:val="00515C21"/>
    <w:rsid w:val="00517291"/>
    <w:rsid w:val="00520B3B"/>
    <w:rsid w:val="00522D8D"/>
    <w:rsid w:val="00524A57"/>
    <w:rsid w:val="005256EE"/>
    <w:rsid w:val="00525C8B"/>
    <w:rsid w:val="005301E8"/>
    <w:rsid w:val="00531C3C"/>
    <w:rsid w:val="00532E13"/>
    <w:rsid w:val="00533613"/>
    <w:rsid w:val="00533EF8"/>
    <w:rsid w:val="005344E7"/>
    <w:rsid w:val="00534A8E"/>
    <w:rsid w:val="00536663"/>
    <w:rsid w:val="00545F36"/>
    <w:rsid w:val="005501E0"/>
    <w:rsid w:val="0055221C"/>
    <w:rsid w:val="005534F4"/>
    <w:rsid w:val="00553757"/>
    <w:rsid w:val="00554B28"/>
    <w:rsid w:val="005570AB"/>
    <w:rsid w:val="00561CA5"/>
    <w:rsid w:val="005623A3"/>
    <w:rsid w:val="00563BC6"/>
    <w:rsid w:val="0056421E"/>
    <w:rsid w:val="0056569F"/>
    <w:rsid w:val="00565EFF"/>
    <w:rsid w:val="00567425"/>
    <w:rsid w:val="00570076"/>
    <w:rsid w:val="00570B06"/>
    <w:rsid w:val="005729E0"/>
    <w:rsid w:val="0057344F"/>
    <w:rsid w:val="005740DF"/>
    <w:rsid w:val="005749D2"/>
    <w:rsid w:val="00575742"/>
    <w:rsid w:val="00575885"/>
    <w:rsid w:val="00576A1D"/>
    <w:rsid w:val="005775F6"/>
    <w:rsid w:val="0057796A"/>
    <w:rsid w:val="005805B2"/>
    <w:rsid w:val="005821A9"/>
    <w:rsid w:val="00582A18"/>
    <w:rsid w:val="00583110"/>
    <w:rsid w:val="00583D37"/>
    <w:rsid w:val="00585333"/>
    <w:rsid w:val="00586598"/>
    <w:rsid w:val="00587B16"/>
    <w:rsid w:val="00590EDA"/>
    <w:rsid w:val="00594B65"/>
    <w:rsid w:val="00594F1B"/>
    <w:rsid w:val="005A013A"/>
    <w:rsid w:val="005A1BC4"/>
    <w:rsid w:val="005A2A38"/>
    <w:rsid w:val="005A2A80"/>
    <w:rsid w:val="005A7666"/>
    <w:rsid w:val="005A77BF"/>
    <w:rsid w:val="005A78F1"/>
    <w:rsid w:val="005B0CB7"/>
    <w:rsid w:val="005B0E5A"/>
    <w:rsid w:val="005B3A40"/>
    <w:rsid w:val="005B495F"/>
    <w:rsid w:val="005B5DFF"/>
    <w:rsid w:val="005C1E88"/>
    <w:rsid w:val="005C3F55"/>
    <w:rsid w:val="005C42DC"/>
    <w:rsid w:val="005C6729"/>
    <w:rsid w:val="005D2B4A"/>
    <w:rsid w:val="005D381B"/>
    <w:rsid w:val="005D3D6A"/>
    <w:rsid w:val="005D67C4"/>
    <w:rsid w:val="005E1C4C"/>
    <w:rsid w:val="005E251D"/>
    <w:rsid w:val="005E49AE"/>
    <w:rsid w:val="005E6318"/>
    <w:rsid w:val="005E7B1B"/>
    <w:rsid w:val="005F308C"/>
    <w:rsid w:val="005F4342"/>
    <w:rsid w:val="005F5EEC"/>
    <w:rsid w:val="005F5FF8"/>
    <w:rsid w:val="00600CD6"/>
    <w:rsid w:val="00601BBA"/>
    <w:rsid w:val="00601DCE"/>
    <w:rsid w:val="00602C36"/>
    <w:rsid w:val="00603043"/>
    <w:rsid w:val="0060664D"/>
    <w:rsid w:val="006071C7"/>
    <w:rsid w:val="0061175C"/>
    <w:rsid w:val="00611D54"/>
    <w:rsid w:val="006124CF"/>
    <w:rsid w:val="00612B66"/>
    <w:rsid w:val="00616181"/>
    <w:rsid w:val="00616841"/>
    <w:rsid w:val="006229F2"/>
    <w:rsid w:val="006230CB"/>
    <w:rsid w:val="006234C9"/>
    <w:rsid w:val="00625D12"/>
    <w:rsid w:val="00626E59"/>
    <w:rsid w:val="006302EA"/>
    <w:rsid w:val="00630E7D"/>
    <w:rsid w:val="00631668"/>
    <w:rsid w:val="00632714"/>
    <w:rsid w:val="0063319E"/>
    <w:rsid w:val="00636DFB"/>
    <w:rsid w:val="00640BFE"/>
    <w:rsid w:val="00643DB4"/>
    <w:rsid w:val="00647113"/>
    <w:rsid w:val="006516B5"/>
    <w:rsid w:val="006525CA"/>
    <w:rsid w:val="006552F2"/>
    <w:rsid w:val="00657C34"/>
    <w:rsid w:val="00660018"/>
    <w:rsid w:val="006624A5"/>
    <w:rsid w:val="00671605"/>
    <w:rsid w:val="00671C12"/>
    <w:rsid w:val="006729F6"/>
    <w:rsid w:val="0067786A"/>
    <w:rsid w:val="00683DA3"/>
    <w:rsid w:val="0068746B"/>
    <w:rsid w:val="00695460"/>
    <w:rsid w:val="006A0D36"/>
    <w:rsid w:val="006A231C"/>
    <w:rsid w:val="006A3D28"/>
    <w:rsid w:val="006A49C5"/>
    <w:rsid w:val="006A49FC"/>
    <w:rsid w:val="006B03C2"/>
    <w:rsid w:val="006B18E9"/>
    <w:rsid w:val="006B398F"/>
    <w:rsid w:val="006B456F"/>
    <w:rsid w:val="006B6AFA"/>
    <w:rsid w:val="006C1D7E"/>
    <w:rsid w:val="006C1D97"/>
    <w:rsid w:val="006C63F5"/>
    <w:rsid w:val="006D12CB"/>
    <w:rsid w:val="006E0105"/>
    <w:rsid w:val="006E1868"/>
    <w:rsid w:val="006E3C27"/>
    <w:rsid w:val="006E3C70"/>
    <w:rsid w:val="006E60A7"/>
    <w:rsid w:val="006F0467"/>
    <w:rsid w:val="006F1DC4"/>
    <w:rsid w:val="006F4137"/>
    <w:rsid w:val="006F708B"/>
    <w:rsid w:val="006F7148"/>
    <w:rsid w:val="00700A82"/>
    <w:rsid w:val="00701A58"/>
    <w:rsid w:val="00701E6C"/>
    <w:rsid w:val="00702B4F"/>
    <w:rsid w:val="007032E2"/>
    <w:rsid w:val="007048F8"/>
    <w:rsid w:val="0071011F"/>
    <w:rsid w:val="007121D7"/>
    <w:rsid w:val="00712C5B"/>
    <w:rsid w:val="00715598"/>
    <w:rsid w:val="00716EA5"/>
    <w:rsid w:val="00717E37"/>
    <w:rsid w:val="00721EB6"/>
    <w:rsid w:val="00730518"/>
    <w:rsid w:val="0073223C"/>
    <w:rsid w:val="00733792"/>
    <w:rsid w:val="00740DEA"/>
    <w:rsid w:val="007428EF"/>
    <w:rsid w:val="00745F78"/>
    <w:rsid w:val="00747946"/>
    <w:rsid w:val="00753854"/>
    <w:rsid w:val="00753D0D"/>
    <w:rsid w:val="00754659"/>
    <w:rsid w:val="00755EA2"/>
    <w:rsid w:val="00756F1C"/>
    <w:rsid w:val="007608E1"/>
    <w:rsid w:val="007642CC"/>
    <w:rsid w:val="007642E7"/>
    <w:rsid w:val="00766969"/>
    <w:rsid w:val="00766C7E"/>
    <w:rsid w:val="007679D5"/>
    <w:rsid w:val="00767F73"/>
    <w:rsid w:val="00774334"/>
    <w:rsid w:val="00776342"/>
    <w:rsid w:val="007808FE"/>
    <w:rsid w:val="0078352E"/>
    <w:rsid w:val="00787A27"/>
    <w:rsid w:val="00787B33"/>
    <w:rsid w:val="007909D3"/>
    <w:rsid w:val="00791BC7"/>
    <w:rsid w:val="00792B7D"/>
    <w:rsid w:val="00794103"/>
    <w:rsid w:val="00797212"/>
    <w:rsid w:val="007A1687"/>
    <w:rsid w:val="007A755D"/>
    <w:rsid w:val="007B145C"/>
    <w:rsid w:val="007B294E"/>
    <w:rsid w:val="007B3A3A"/>
    <w:rsid w:val="007B444F"/>
    <w:rsid w:val="007B6208"/>
    <w:rsid w:val="007B67A3"/>
    <w:rsid w:val="007C3237"/>
    <w:rsid w:val="007C49D1"/>
    <w:rsid w:val="007C5FCD"/>
    <w:rsid w:val="007C74C1"/>
    <w:rsid w:val="007C7F45"/>
    <w:rsid w:val="007D0272"/>
    <w:rsid w:val="007D0CCF"/>
    <w:rsid w:val="007D571B"/>
    <w:rsid w:val="007E11F9"/>
    <w:rsid w:val="007E13FD"/>
    <w:rsid w:val="007E1C7A"/>
    <w:rsid w:val="007E47D5"/>
    <w:rsid w:val="007E5EFA"/>
    <w:rsid w:val="007E6261"/>
    <w:rsid w:val="007F42C2"/>
    <w:rsid w:val="007F703D"/>
    <w:rsid w:val="007F783E"/>
    <w:rsid w:val="00802E42"/>
    <w:rsid w:val="00803754"/>
    <w:rsid w:val="00803F47"/>
    <w:rsid w:val="00805308"/>
    <w:rsid w:val="00805691"/>
    <w:rsid w:val="00811429"/>
    <w:rsid w:val="008114DD"/>
    <w:rsid w:val="00812272"/>
    <w:rsid w:val="00813D1B"/>
    <w:rsid w:val="0081618B"/>
    <w:rsid w:val="00816E14"/>
    <w:rsid w:val="00816E66"/>
    <w:rsid w:val="00821E32"/>
    <w:rsid w:val="00823057"/>
    <w:rsid w:val="00824907"/>
    <w:rsid w:val="008250FB"/>
    <w:rsid w:val="0083014B"/>
    <w:rsid w:val="00830825"/>
    <w:rsid w:val="00830A6A"/>
    <w:rsid w:val="00830C5C"/>
    <w:rsid w:val="008379F0"/>
    <w:rsid w:val="00844225"/>
    <w:rsid w:val="00844A77"/>
    <w:rsid w:val="0085108F"/>
    <w:rsid w:val="008557AE"/>
    <w:rsid w:val="00856115"/>
    <w:rsid w:val="00856FB0"/>
    <w:rsid w:val="00862641"/>
    <w:rsid w:val="00867C65"/>
    <w:rsid w:val="00877BFC"/>
    <w:rsid w:val="008810D8"/>
    <w:rsid w:val="008844E0"/>
    <w:rsid w:val="00885CDA"/>
    <w:rsid w:val="00890FCB"/>
    <w:rsid w:val="00892021"/>
    <w:rsid w:val="00895FCD"/>
    <w:rsid w:val="00896D2A"/>
    <w:rsid w:val="008A0AE5"/>
    <w:rsid w:val="008A5DC8"/>
    <w:rsid w:val="008A5F36"/>
    <w:rsid w:val="008B3EF1"/>
    <w:rsid w:val="008B4C80"/>
    <w:rsid w:val="008B5DAA"/>
    <w:rsid w:val="008B683B"/>
    <w:rsid w:val="008C06AB"/>
    <w:rsid w:val="008C19BA"/>
    <w:rsid w:val="008C29CA"/>
    <w:rsid w:val="008C5DB6"/>
    <w:rsid w:val="008C7BF6"/>
    <w:rsid w:val="008D45AF"/>
    <w:rsid w:val="008D4833"/>
    <w:rsid w:val="008D48F4"/>
    <w:rsid w:val="008D5604"/>
    <w:rsid w:val="008E0C98"/>
    <w:rsid w:val="008E1697"/>
    <w:rsid w:val="008E259A"/>
    <w:rsid w:val="008E7046"/>
    <w:rsid w:val="008F2ABA"/>
    <w:rsid w:val="009014D2"/>
    <w:rsid w:val="00902417"/>
    <w:rsid w:val="00902566"/>
    <w:rsid w:val="00902853"/>
    <w:rsid w:val="00903642"/>
    <w:rsid w:val="009042D8"/>
    <w:rsid w:val="009048E8"/>
    <w:rsid w:val="00905391"/>
    <w:rsid w:val="0090553B"/>
    <w:rsid w:val="009070B7"/>
    <w:rsid w:val="009124EE"/>
    <w:rsid w:val="00912581"/>
    <w:rsid w:val="009136D7"/>
    <w:rsid w:val="009142C7"/>
    <w:rsid w:val="00914D99"/>
    <w:rsid w:val="00915753"/>
    <w:rsid w:val="009328A3"/>
    <w:rsid w:val="009401AA"/>
    <w:rsid w:val="00940517"/>
    <w:rsid w:val="00940C32"/>
    <w:rsid w:val="00940C4E"/>
    <w:rsid w:val="009423FE"/>
    <w:rsid w:val="00943082"/>
    <w:rsid w:val="009433B6"/>
    <w:rsid w:val="00951851"/>
    <w:rsid w:val="00953F63"/>
    <w:rsid w:val="00961719"/>
    <w:rsid w:val="00961D31"/>
    <w:rsid w:val="009634E1"/>
    <w:rsid w:val="00967FA5"/>
    <w:rsid w:val="009717BF"/>
    <w:rsid w:val="0097375D"/>
    <w:rsid w:val="0097506A"/>
    <w:rsid w:val="00980840"/>
    <w:rsid w:val="00980AC9"/>
    <w:rsid w:val="00982D64"/>
    <w:rsid w:val="00986170"/>
    <w:rsid w:val="009879AB"/>
    <w:rsid w:val="00990547"/>
    <w:rsid w:val="0099163E"/>
    <w:rsid w:val="009958E2"/>
    <w:rsid w:val="009A1D97"/>
    <w:rsid w:val="009A35A7"/>
    <w:rsid w:val="009A69E6"/>
    <w:rsid w:val="009A6FB3"/>
    <w:rsid w:val="009B54F8"/>
    <w:rsid w:val="009B6545"/>
    <w:rsid w:val="009C08C3"/>
    <w:rsid w:val="009C1ED1"/>
    <w:rsid w:val="009C2DAF"/>
    <w:rsid w:val="009C43A7"/>
    <w:rsid w:val="009C4EA2"/>
    <w:rsid w:val="009C4F11"/>
    <w:rsid w:val="009D0E49"/>
    <w:rsid w:val="009D2A1E"/>
    <w:rsid w:val="009D4A5B"/>
    <w:rsid w:val="009E0E89"/>
    <w:rsid w:val="009E192D"/>
    <w:rsid w:val="009E6059"/>
    <w:rsid w:val="009E7A17"/>
    <w:rsid w:val="009F093C"/>
    <w:rsid w:val="009F210F"/>
    <w:rsid w:val="009F35A0"/>
    <w:rsid w:val="009F3EF6"/>
    <w:rsid w:val="009F472F"/>
    <w:rsid w:val="009F7833"/>
    <w:rsid w:val="009F78DE"/>
    <w:rsid w:val="00A0245B"/>
    <w:rsid w:val="00A0276E"/>
    <w:rsid w:val="00A11D53"/>
    <w:rsid w:val="00A1394A"/>
    <w:rsid w:val="00A1525E"/>
    <w:rsid w:val="00A1680A"/>
    <w:rsid w:val="00A17F14"/>
    <w:rsid w:val="00A24A36"/>
    <w:rsid w:val="00A25C89"/>
    <w:rsid w:val="00A277B6"/>
    <w:rsid w:val="00A32254"/>
    <w:rsid w:val="00A32D8E"/>
    <w:rsid w:val="00A33580"/>
    <w:rsid w:val="00A3480C"/>
    <w:rsid w:val="00A34A14"/>
    <w:rsid w:val="00A42602"/>
    <w:rsid w:val="00A43600"/>
    <w:rsid w:val="00A4654D"/>
    <w:rsid w:val="00A513E6"/>
    <w:rsid w:val="00A54604"/>
    <w:rsid w:val="00A54B37"/>
    <w:rsid w:val="00A562F0"/>
    <w:rsid w:val="00A65E22"/>
    <w:rsid w:val="00A662CB"/>
    <w:rsid w:val="00A66582"/>
    <w:rsid w:val="00A67538"/>
    <w:rsid w:val="00A7035A"/>
    <w:rsid w:val="00A70A39"/>
    <w:rsid w:val="00A71F00"/>
    <w:rsid w:val="00A73ACB"/>
    <w:rsid w:val="00A76BF5"/>
    <w:rsid w:val="00A80048"/>
    <w:rsid w:val="00A81E8C"/>
    <w:rsid w:val="00A82954"/>
    <w:rsid w:val="00A82C90"/>
    <w:rsid w:val="00A873E0"/>
    <w:rsid w:val="00A87B8F"/>
    <w:rsid w:val="00A90941"/>
    <w:rsid w:val="00A94466"/>
    <w:rsid w:val="00A96403"/>
    <w:rsid w:val="00A97756"/>
    <w:rsid w:val="00AA0D05"/>
    <w:rsid w:val="00AA3FDF"/>
    <w:rsid w:val="00AB03E0"/>
    <w:rsid w:val="00AB23E5"/>
    <w:rsid w:val="00AB34F0"/>
    <w:rsid w:val="00AB61D7"/>
    <w:rsid w:val="00AB66D5"/>
    <w:rsid w:val="00AC33B8"/>
    <w:rsid w:val="00AC6F52"/>
    <w:rsid w:val="00AD34B4"/>
    <w:rsid w:val="00AD3F50"/>
    <w:rsid w:val="00AD5660"/>
    <w:rsid w:val="00AD7DA0"/>
    <w:rsid w:val="00AD7EFA"/>
    <w:rsid w:val="00AE11F2"/>
    <w:rsid w:val="00AE5C65"/>
    <w:rsid w:val="00AE7998"/>
    <w:rsid w:val="00AF0A85"/>
    <w:rsid w:val="00AF1ED7"/>
    <w:rsid w:val="00AF22B6"/>
    <w:rsid w:val="00AF330E"/>
    <w:rsid w:val="00AF4A6B"/>
    <w:rsid w:val="00AF62A9"/>
    <w:rsid w:val="00AF6695"/>
    <w:rsid w:val="00AF6758"/>
    <w:rsid w:val="00B022C1"/>
    <w:rsid w:val="00B02992"/>
    <w:rsid w:val="00B02FEE"/>
    <w:rsid w:val="00B04D69"/>
    <w:rsid w:val="00B057F3"/>
    <w:rsid w:val="00B13804"/>
    <w:rsid w:val="00B13B17"/>
    <w:rsid w:val="00B176E9"/>
    <w:rsid w:val="00B20C47"/>
    <w:rsid w:val="00B21319"/>
    <w:rsid w:val="00B23738"/>
    <w:rsid w:val="00B23D7D"/>
    <w:rsid w:val="00B2503A"/>
    <w:rsid w:val="00B25DF7"/>
    <w:rsid w:val="00B2793E"/>
    <w:rsid w:val="00B30D53"/>
    <w:rsid w:val="00B327FF"/>
    <w:rsid w:val="00B345BE"/>
    <w:rsid w:val="00B37B05"/>
    <w:rsid w:val="00B41079"/>
    <w:rsid w:val="00B419DD"/>
    <w:rsid w:val="00B4414C"/>
    <w:rsid w:val="00B50DC4"/>
    <w:rsid w:val="00B51F1B"/>
    <w:rsid w:val="00B52275"/>
    <w:rsid w:val="00B53408"/>
    <w:rsid w:val="00B540D9"/>
    <w:rsid w:val="00B5429F"/>
    <w:rsid w:val="00B5616A"/>
    <w:rsid w:val="00B5687C"/>
    <w:rsid w:val="00B56DEE"/>
    <w:rsid w:val="00B571E7"/>
    <w:rsid w:val="00B620D5"/>
    <w:rsid w:val="00B62761"/>
    <w:rsid w:val="00B64318"/>
    <w:rsid w:val="00B64450"/>
    <w:rsid w:val="00B649ED"/>
    <w:rsid w:val="00B71136"/>
    <w:rsid w:val="00B7149E"/>
    <w:rsid w:val="00B72217"/>
    <w:rsid w:val="00B767EA"/>
    <w:rsid w:val="00B8529F"/>
    <w:rsid w:val="00B858A7"/>
    <w:rsid w:val="00B86DB6"/>
    <w:rsid w:val="00B901AC"/>
    <w:rsid w:val="00B925B4"/>
    <w:rsid w:val="00B94A52"/>
    <w:rsid w:val="00B9544F"/>
    <w:rsid w:val="00B960E1"/>
    <w:rsid w:val="00BA1C23"/>
    <w:rsid w:val="00BA2764"/>
    <w:rsid w:val="00BA4B5D"/>
    <w:rsid w:val="00BB0D07"/>
    <w:rsid w:val="00BB342A"/>
    <w:rsid w:val="00BB6C3F"/>
    <w:rsid w:val="00BC20EE"/>
    <w:rsid w:val="00BC2ABE"/>
    <w:rsid w:val="00BC5BB7"/>
    <w:rsid w:val="00BC7381"/>
    <w:rsid w:val="00BC780F"/>
    <w:rsid w:val="00BC7B16"/>
    <w:rsid w:val="00BD01E0"/>
    <w:rsid w:val="00BD0645"/>
    <w:rsid w:val="00BD3642"/>
    <w:rsid w:val="00BD447A"/>
    <w:rsid w:val="00BD46A2"/>
    <w:rsid w:val="00BD7843"/>
    <w:rsid w:val="00BD7C14"/>
    <w:rsid w:val="00BE1454"/>
    <w:rsid w:val="00BE18F1"/>
    <w:rsid w:val="00BE27C2"/>
    <w:rsid w:val="00BE6077"/>
    <w:rsid w:val="00BF047C"/>
    <w:rsid w:val="00BF0A8C"/>
    <w:rsid w:val="00BF1B05"/>
    <w:rsid w:val="00BF2543"/>
    <w:rsid w:val="00BF3732"/>
    <w:rsid w:val="00BF3CB7"/>
    <w:rsid w:val="00BF3FBE"/>
    <w:rsid w:val="00BF4040"/>
    <w:rsid w:val="00BF4398"/>
    <w:rsid w:val="00BF59D0"/>
    <w:rsid w:val="00BF5A30"/>
    <w:rsid w:val="00BF6A0B"/>
    <w:rsid w:val="00BF771E"/>
    <w:rsid w:val="00C0032E"/>
    <w:rsid w:val="00C02197"/>
    <w:rsid w:val="00C07BC7"/>
    <w:rsid w:val="00C07DEC"/>
    <w:rsid w:val="00C103C9"/>
    <w:rsid w:val="00C10EFC"/>
    <w:rsid w:val="00C11501"/>
    <w:rsid w:val="00C15AE8"/>
    <w:rsid w:val="00C2496A"/>
    <w:rsid w:val="00C2524E"/>
    <w:rsid w:val="00C26A36"/>
    <w:rsid w:val="00C303E7"/>
    <w:rsid w:val="00C31263"/>
    <w:rsid w:val="00C313D8"/>
    <w:rsid w:val="00C31AFF"/>
    <w:rsid w:val="00C3230F"/>
    <w:rsid w:val="00C442C1"/>
    <w:rsid w:val="00C4466B"/>
    <w:rsid w:val="00C44C18"/>
    <w:rsid w:val="00C45C11"/>
    <w:rsid w:val="00C46FD7"/>
    <w:rsid w:val="00C47D97"/>
    <w:rsid w:val="00C47FA3"/>
    <w:rsid w:val="00C53B1D"/>
    <w:rsid w:val="00C57A34"/>
    <w:rsid w:val="00C651D2"/>
    <w:rsid w:val="00C657E4"/>
    <w:rsid w:val="00C67DAA"/>
    <w:rsid w:val="00C7002D"/>
    <w:rsid w:val="00C7039C"/>
    <w:rsid w:val="00C70865"/>
    <w:rsid w:val="00C70DBB"/>
    <w:rsid w:val="00C70E9A"/>
    <w:rsid w:val="00C70FF0"/>
    <w:rsid w:val="00C71B14"/>
    <w:rsid w:val="00C72E25"/>
    <w:rsid w:val="00C774F5"/>
    <w:rsid w:val="00C835EC"/>
    <w:rsid w:val="00C86EC9"/>
    <w:rsid w:val="00C9328F"/>
    <w:rsid w:val="00C9523B"/>
    <w:rsid w:val="00C954CB"/>
    <w:rsid w:val="00C95B25"/>
    <w:rsid w:val="00C96617"/>
    <w:rsid w:val="00C96B6A"/>
    <w:rsid w:val="00CA14DC"/>
    <w:rsid w:val="00CB0094"/>
    <w:rsid w:val="00CB08C2"/>
    <w:rsid w:val="00CB0A77"/>
    <w:rsid w:val="00CB784C"/>
    <w:rsid w:val="00CB7F8D"/>
    <w:rsid w:val="00CC08D3"/>
    <w:rsid w:val="00CC1A64"/>
    <w:rsid w:val="00CC6156"/>
    <w:rsid w:val="00CC6FB5"/>
    <w:rsid w:val="00CD39C8"/>
    <w:rsid w:val="00CD7350"/>
    <w:rsid w:val="00CE1C47"/>
    <w:rsid w:val="00CE21A0"/>
    <w:rsid w:val="00CE27B8"/>
    <w:rsid w:val="00CE51A5"/>
    <w:rsid w:val="00CE5D73"/>
    <w:rsid w:val="00CE6B45"/>
    <w:rsid w:val="00CE74A5"/>
    <w:rsid w:val="00CF0100"/>
    <w:rsid w:val="00CF063F"/>
    <w:rsid w:val="00CF4C5B"/>
    <w:rsid w:val="00CF55E6"/>
    <w:rsid w:val="00CF57A0"/>
    <w:rsid w:val="00CF6B36"/>
    <w:rsid w:val="00CF7543"/>
    <w:rsid w:val="00D01CEC"/>
    <w:rsid w:val="00D0269D"/>
    <w:rsid w:val="00D02F05"/>
    <w:rsid w:val="00D02FB2"/>
    <w:rsid w:val="00D03A2F"/>
    <w:rsid w:val="00D0505E"/>
    <w:rsid w:val="00D067DA"/>
    <w:rsid w:val="00D07225"/>
    <w:rsid w:val="00D11932"/>
    <w:rsid w:val="00D172E7"/>
    <w:rsid w:val="00D2093F"/>
    <w:rsid w:val="00D212EA"/>
    <w:rsid w:val="00D21A2B"/>
    <w:rsid w:val="00D22E30"/>
    <w:rsid w:val="00D24DCD"/>
    <w:rsid w:val="00D312A9"/>
    <w:rsid w:val="00D31403"/>
    <w:rsid w:val="00D33B30"/>
    <w:rsid w:val="00D349E3"/>
    <w:rsid w:val="00D3698B"/>
    <w:rsid w:val="00D41446"/>
    <w:rsid w:val="00D4232B"/>
    <w:rsid w:val="00D42CE8"/>
    <w:rsid w:val="00D46E7D"/>
    <w:rsid w:val="00D473E0"/>
    <w:rsid w:val="00D509A2"/>
    <w:rsid w:val="00D52DF4"/>
    <w:rsid w:val="00D53CA6"/>
    <w:rsid w:val="00D55975"/>
    <w:rsid w:val="00D55ECA"/>
    <w:rsid w:val="00D56B03"/>
    <w:rsid w:val="00D61CBA"/>
    <w:rsid w:val="00D626F5"/>
    <w:rsid w:val="00D67AFE"/>
    <w:rsid w:val="00D73BA5"/>
    <w:rsid w:val="00D74848"/>
    <w:rsid w:val="00D74B29"/>
    <w:rsid w:val="00D74F52"/>
    <w:rsid w:val="00D75A6C"/>
    <w:rsid w:val="00D75B8B"/>
    <w:rsid w:val="00D75FE8"/>
    <w:rsid w:val="00D760B7"/>
    <w:rsid w:val="00D7671F"/>
    <w:rsid w:val="00D77797"/>
    <w:rsid w:val="00D835D5"/>
    <w:rsid w:val="00D84272"/>
    <w:rsid w:val="00D85488"/>
    <w:rsid w:val="00D85754"/>
    <w:rsid w:val="00D86F9C"/>
    <w:rsid w:val="00D87F2A"/>
    <w:rsid w:val="00D91128"/>
    <w:rsid w:val="00D927CD"/>
    <w:rsid w:val="00D938AA"/>
    <w:rsid w:val="00DA205C"/>
    <w:rsid w:val="00DA2BF0"/>
    <w:rsid w:val="00DA2C28"/>
    <w:rsid w:val="00DA325E"/>
    <w:rsid w:val="00DA3B03"/>
    <w:rsid w:val="00DA6A7D"/>
    <w:rsid w:val="00DA74A9"/>
    <w:rsid w:val="00DB055C"/>
    <w:rsid w:val="00DB0D14"/>
    <w:rsid w:val="00DB0F99"/>
    <w:rsid w:val="00DB1966"/>
    <w:rsid w:val="00DB20D5"/>
    <w:rsid w:val="00DB24B6"/>
    <w:rsid w:val="00DB3935"/>
    <w:rsid w:val="00DB41EE"/>
    <w:rsid w:val="00DB479D"/>
    <w:rsid w:val="00DB5D7F"/>
    <w:rsid w:val="00DB6AA2"/>
    <w:rsid w:val="00DB6BD1"/>
    <w:rsid w:val="00DB745A"/>
    <w:rsid w:val="00DC18B9"/>
    <w:rsid w:val="00DC531D"/>
    <w:rsid w:val="00DC5530"/>
    <w:rsid w:val="00DC5DCF"/>
    <w:rsid w:val="00DC7149"/>
    <w:rsid w:val="00DD032B"/>
    <w:rsid w:val="00DD0DAA"/>
    <w:rsid w:val="00DD1241"/>
    <w:rsid w:val="00DD1595"/>
    <w:rsid w:val="00DD28FF"/>
    <w:rsid w:val="00DE10E2"/>
    <w:rsid w:val="00DE166E"/>
    <w:rsid w:val="00DE1CA6"/>
    <w:rsid w:val="00DE2456"/>
    <w:rsid w:val="00DE2FCC"/>
    <w:rsid w:val="00DE355C"/>
    <w:rsid w:val="00DE39B5"/>
    <w:rsid w:val="00DE7C22"/>
    <w:rsid w:val="00DF1674"/>
    <w:rsid w:val="00DF364E"/>
    <w:rsid w:val="00DF4532"/>
    <w:rsid w:val="00DF5E67"/>
    <w:rsid w:val="00DF61EC"/>
    <w:rsid w:val="00DF7735"/>
    <w:rsid w:val="00E0109F"/>
    <w:rsid w:val="00E01DA5"/>
    <w:rsid w:val="00E01EE3"/>
    <w:rsid w:val="00E03C79"/>
    <w:rsid w:val="00E03FCB"/>
    <w:rsid w:val="00E06E63"/>
    <w:rsid w:val="00E11736"/>
    <w:rsid w:val="00E135A4"/>
    <w:rsid w:val="00E165D1"/>
    <w:rsid w:val="00E16E44"/>
    <w:rsid w:val="00E17DDE"/>
    <w:rsid w:val="00E22446"/>
    <w:rsid w:val="00E24BC2"/>
    <w:rsid w:val="00E33F98"/>
    <w:rsid w:val="00E36229"/>
    <w:rsid w:val="00E377FB"/>
    <w:rsid w:val="00E4012F"/>
    <w:rsid w:val="00E428E8"/>
    <w:rsid w:val="00E4299D"/>
    <w:rsid w:val="00E46AA2"/>
    <w:rsid w:val="00E46C45"/>
    <w:rsid w:val="00E51C55"/>
    <w:rsid w:val="00E5313B"/>
    <w:rsid w:val="00E531C7"/>
    <w:rsid w:val="00E531E1"/>
    <w:rsid w:val="00E60FD7"/>
    <w:rsid w:val="00E615B1"/>
    <w:rsid w:val="00E63D4E"/>
    <w:rsid w:val="00E708AF"/>
    <w:rsid w:val="00E72412"/>
    <w:rsid w:val="00E72E59"/>
    <w:rsid w:val="00E731A6"/>
    <w:rsid w:val="00E73BEE"/>
    <w:rsid w:val="00E76513"/>
    <w:rsid w:val="00E77C4B"/>
    <w:rsid w:val="00E82242"/>
    <w:rsid w:val="00E830DE"/>
    <w:rsid w:val="00E84422"/>
    <w:rsid w:val="00E85A5D"/>
    <w:rsid w:val="00E900FF"/>
    <w:rsid w:val="00E90A87"/>
    <w:rsid w:val="00EA0E9D"/>
    <w:rsid w:val="00EA1A33"/>
    <w:rsid w:val="00EA38FA"/>
    <w:rsid w:val="00EA43A9"/>
    <w:rsid w:val="00EA460F"/>
    <w:rsid w:val="00EA4AA4"/>
    <w:rsid w:val="00EA70C5"/>
    <w:rsid w:val="00EA731C"/>
    <w:rsid w:val="00EB12EA"/>
    <w:rsid w:val="00EC049B"/>
    <w:rsid w:val="00EC06D3"/>
    <w:rsid w:val="00EC1EDF"/>
    <w:rsid w:val="00EC4460"/>
    <w:rsid w:val="00EC61CC"/>
    <w:rsid w:val="00ED1CE5"/>
    <w:rsid w:val="00ED5A24"/>
    <w:rsid w:val="00EE2162"/>
    <w:rsid w:val="00EF4147"/>
    <w:rsid w:val="00EF438F"/>
    <w:rsid w:val="00EF5DB1"/>
    <w:rsid w:val="00EF6848"/>
    <w:rsid w:val="00F00C6E"/>
    <w:rsid w:val="00F06720"/>
    <w:rsid w:val="00F101A3"/>
    <w:rsid w:val="00F107AF"/>
    <w:rsid w:val="00F11605"/>
    <w:rsid w:val="00F11BD4"/>
    <w:rsid w:val="00F12F46"/>
    <w:rsid w:val="00F1367A"/>
    <w:rsid w:val="00F17461"/>
    <w:rsid w:val="00F20083"/>
    <w:rsid w:val="00F20634"/>
    <w:rsid w:val="00F23555"/>
    <w:rsid w:val="00F24550"/>
    <w:rsid w:val="00F2590C"/>
    <w:rsid w:val="00F30971"/>
    <w:rsid w:val="00F31554"/>
    <w:rsid w:val="00F32C19"/>
    <w:rsid w:val="00F32D26"/>
    <w:rsid w:val="00F33857"/>
    <w:rsid w:val="00F3569D"/>
    <w:rsid w:val="00F371F8"/>
    <w:rsid w:val="00F37B64"/>
    <w:rsid w:val="00F40CBA"/>
    <w:rsid w:val="00F414BC"/>
    <w:rsid w:val="00F47511"/>
    <w:rsid w:val="00F50294"/>
    <w:rsid w:val="00F52B04"/>
    <w:rsid w:val="00F52DDA"/>
    <w:rsid w:val="00F568B7"/>
    <w:rsid w:val="00F577A9"/>
    <w:rsid w:val="00F60705"/>
    <w:rsid w:val="00F62A4B"/>
    <w:rsid w:val="00F72A06"/>
    <w:rsid w:val="00F72EA3"/>
    <w:rsid w:val="00F74E17"/>
    <w:rsid w:val="00F76F7D"/>
    <w:rsid w:val="00F8041D"/>
    <w:rsid w:val="00F8063F"/>
    <w:rsid w:val="00F83043"/>
    <w:rsid w:val="00F84EEE"/>
    <w:rsid w:val="00F851B6"/>
    <w:rsid w:val="00F86F60"/>
    <w:rsid w:val="00F87F12"/>
    <w:rsid w:val="00F92AEF"/>
    <w:rsid w:val="00F92B54"/>
    <w:rsid w:val="00F97D14"/>
    <w:rsid w:val="00FA3FE9"/>
    <w:rsid w:val="00FA5EDA"/>
    <w:rsid w:val="00FA6701"/>
    <w:rsid w:val="00FB1A09"/>
    <w:rsid w:val="00FB3B59"/>
    <w:rsid w:val="00FB5DD3"/>
    <w:rsid w:val="00FB5EB1"/>
    <w:rsid w:val="00FB66D1"/>
    <w:rsid w:val="00FC31B2"/>
    <w:rsid w:val="00FC7FF5"/>
    <w:rsid w:val="00FD03B1"/>
    <w:rsid w:val="00FD13FC"/>
    <w:rsid w:val="00FD14AA"/>
    <w:rsid w:val="00FD3339"/>
    <w:rsid w:val="00FD3890"/>
    <w:rsid w:val="00FD5162"/>
    <w:rsid w:val="00FE0DC7"/>
    <w:rsid w:val="00FE0F06"/>
    <w:rsid w:val="00FE1151"/>
    <w:rsid w:val="00FE1BB0"/>
    <w:rsid w:val="00FE42AE"/>
    <w:rsid w:val="00FE4ADE"/>
    <w:rsid w:val="00FE58BA"/>
    <w:rsid w:val="00FE7A66"/>
    <w:rsid w:val="00FF1AD5"/>
    <w:rsid w:val="00FF21A6"/>
    <w:rsid w:val="00FF2588"/>
    <w:rsid w:val="00FF4BB7"/>
    <w:rsid w:val="00FF4C8E"/>
    <w:rsid w:val="00FF4ED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7B2D5"/>
  <w15:docId w15:val="{E50AF42F-3E72-4AE2-A2AF-B99E0D63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885CDA"/>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iPriority w:val="99"/>
    <w:unhideWhenUsed/>
    <w:rsid w:val="009C2DAF"/>
    <w:pPr>
      <w:tabs>
        <w:tab w:val="center" w:pos="4536"/>
        <w:tab w:val="right" w:pos="9072"/>
      </w:tabs>
      <w:spacing w:before="0"/>
    </w:pPr>
  </w:style>
  <w:style w:type="character" w:customStyle="1" w:styleId="ZhlavChar">
    <w:name w:val="Záhlaví Char"/>
    <w:basedOn w:val="Standardnpsmoodstavce"/>
    <w:link w:val="Zhlav"/>
    <w:uiPriority w:val="99"/>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rsid w:val="004E70D8"/>
    <w:pPr>
      <w:numPr>
        <w:numId w:val="15"/>
      </w:numPr>
      <w:spacing w:before="0"/>
    </w:pPr>
  </w:style>
  <w:style w:type="paragraph" w:customStyle="1" w:styleId="Odrky2rove">
    <w:name w:val="Odrážky 2 úroveň"/>
    <w:basedOn w:val="Normln"/>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9"/>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Nadpis5Char">
    <w:name w:val="Nadpis 5 Char"/>
    <w:basedOn w:val="Standardnpsmoodstavce"/>
    <w:link w:val="Nadpis5"/>
    <w:rsid w:val="00885CDA"/>
    <w:rPr>
      <w:rFonts w:ascii="Times New Roman" w:eastAsia="Times New Roman" w:hAnsi="Times New Roman" w:cs="Times New Roman"/>
      <w:b/>
      <w:bCs/>
      <w:i/>
      <w:iCs/>
      <w:sz w:val="26"/>
      <w:szCs w:val="26"/>
      <w:lang w:eastAsia="cs-CZ"/>
    </w:rPr>
  </w:style>
  <w:style w:type="paragraph" w:styleId="Obsah1">
    <w:name w:val="toc 1"/>
    <w:basedOn w:val="Normln"/>
    <w:next w:val="Normln"/>
    <w:autoRedefine/>
    <w:semiHidden/>
    <w:rsid w:val="00D61CBA"/>
    <w:pPr>
      <w:spacing w:after="120"/>
      <w:jc w:val="left"/>
    </w:pPr>
    <w:rPr>
      <w:rFonts w:ascii="Times New Roman" w:hAnsi="Times New Roman"/>
      <w:b/>
      <w:bCs/>
      <w:caps/>
    </w:rPr>
  </w:style>
  <w:style w:type="table" w:styleId="Mkatabulky">
    <w:name w:val="Table Grid"/>
    <w:basedOn w:val="Normlntabulka"/>
    <w:uiPriority w:val="59"/>
    <w:rsid w:val="00D34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2D5F49"/>
    <w:pPr>
      <w:spacing w:after="0" w:line="240" w:lineRule="auto"/>
    </w:pPr>
    <w:rPr>
      <w:rFonts w:ascii="Arial" w:eastAsia="Times New Roman" w:hAnsi="Arial" w:cs="Times New Roman"/>
      <w:sz w:val="20"/>
      <w:szCs w:val="20"/>
      <w:lang w:eastAsia="cs-CZ"/>
    </w:rPr>
  </w:style>
  <w:style w:type="paragraph" w:customStyle="1" w:styleId="pf0">
    <w:name w:val="pf0"/>
    <w:basedOn w:val="Normln"/>
    <w:rsid w:val="002D5F49"/>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2D5F49"/>
    <w:rPr>
      <w:rFonts w:ascii="Segoe UI" w:hAnsi="Segoe UI" w:cs="Segoe UI" w:hint="default"/>
      <w:sz w:val="18"/>
      <w:szCs w:val="18"/>
    </w:rPr>
  </w:style>
  <w:style w:type="character" w:styleId="Nevyeenzmnka">
    <w:name w:val="Unresolved Mention"/>
    <w:basedOn w:val="Standardnpsmoodstavce"/>
    <w:uiPriority w:val="99"/>
    <w:semiHidden/>
    <w:unhideWhenUsed/>
    <w:rsid w:val="00DA3B03"/>
    <w:rPr>
      <w:color w:val="605E5C"/>
      <w:shd w:val="clear" w:color="auto" w:fill="E1DFDD"/>
    </w:rPr>
  </w:style>
  <w:style w:type="character" w:customStyle="1" w:styleId="cf11">
    <w:name w:val="cf11"/>
    <w:basedOn w:val="Standardnpsmoodstavce"/>
    <w:rsid w:val="005D3D6A"/>
    <w:rPr>
      <w:rFonts w:ascii="Segoe UI" w:hAnsi="Segoe UI" w:cs="Segoe UI" w:hint="default"/>
      <w:b/>
      <w:bCs/>
      <w:sz w:val="18"/>
      <w:szCs w:val="18"/>
    </w:rPr>
  </w:style>
  <w:style w:type="paragraph" w:styleId="Normlnweb">
    <w:name w:val="Normal (Web)"/>
    <w:basedOn w:val="Normln"/>
    <w:uiPriority w:val="99"/>
    <w:semiHidden/>
    <w:unhideWhenUsed/>
    <w:rsid w:val="004510D3"/>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8238">
      <w:bodyDiv w:val="1"/>
      <w:marLeft w:val="0"/>
      <w:marRight w:val="0"/>
      <w:marTop w:val="0"/>
      <w:marBottom w:val="0"/>
      <w:divBdr>
        <w:top w:val="none" w:sz="0" w:space="0" w:color="auto"/>
        <w:left w:val="none" w:sz="0" w:space="0" w:color="auto"/>
        <w:bottom w:val="none" w:sz="0" w:space="0" w:color="auto"/>
        <w:right w:val="none" w:sz="0" w:space="0" w:color="auto"/>
      </w:divBdr>
    </w:div>
    <w:div w:id="28796986">
      <w:bodyDiv w:val="1"/>
      <w:marLeft w:val="0"/>
      <w:marRight w:val="0"/>
      <w:marTop w:val="0"/>
      <w:marBottom w:val="0"/>
      <w:divBdr>
        <w:top w:val="none" w:sz="0" w:space="0" w:color="auto"/>
        <w:left w:val="none" w:sz="0" w:space="0" w:color="auto"/>
        <w:bottom w:val="none" w:sz="0" w:space="0" w:color="auto"/>
        <w:right w:val="none" w:sz="0" w:space="0" w:color="auto"/>
      </w:divBdr>
    </w:div>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71390431">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86120636">
      <w:bodyDiv w:val="1"/>
      <w:marLeft w:val="0"/>
      <w:marRight w:val="0"/>
      <w:marTop w:val="0"/>
      <w:marBottom w:val="0"/>
      <w:divBdr>
        <w:top w:val="none" w:sz="0" w:space="0" w:color="auto"/>
        <w:left w:val="none" w:sz="0" w:space="0" w:color="auto"/>
        <w:bottom w:val="none" w:sz="0" w:space="0" w:color="auto"/>
        <w:right w:val="none" w:sz="0" w:space="0" w:color="auto"/>
      </w:divBdr>
    </w:div>
    <w:div w:id="169761974">
      <w:bodyDiv w:val="1"/>
      <w:marLeft w:val="0"/>
      <w:marRight w:val="0"/>
      <w:marTop w:val="0"/>
      <w:marBottom w:val="0"/>
      <w:divBdr>
        <w:top w:val="none" w:sz="0" w:space="0" w:color="auto"/>
        <w:left w:val="none" w:sz="0" w:space="0" w:color="auto"/>
        <w:bottom w:val="none" w:sz="0" w:space="0" w:color="auto"/>
        <w:right w:val="none" w:sz="0" w:space="0" w:color="auto"/>
      </w:divBdr>
    </w:div>
    <w:div w:id="188877747">
      <w:bodyDiv w:val="1"/>
      <w:marLeft w:val="0"/>
      <w:marRight w:val="0"/>
      <w:marTop w:val="0"/>
      <w:marBottom w:val="0"/>
      <w:divBdr>
        <w:top w:val="none" w:sz="0" w:space="0" w:color="auto"/>
        <w:left w:val="none" w:sz="0" w:space="0" w:color="auto"/>
        <w:bottom w:val="none" w:sz="0" w:space="0" w:color="auto"/>
        <w:right w:val="none" w:sz="0" w:space="0" w:color="auto"/>
      </w:divBdr>
    </w:div>
    <w:div w:id="202913604">
      <w:bodyDiv w:val="1"/>
      <w:marLeft w:val="0"/>
      <w:marRight w:val="0"/>
      <w:marTop w:val="0"/>
      <w:marBottom w:val="0"/>
      <w:divBdr>
        <w:top w:val="none" w:sz="0" w:space="0" w:color="auto"/>
        <w:left w:val="none" w:sz="0" w:space="0" w:color="auto"/>
        <w:bottom w:val="none" w:sz="0" w:space="0" w:color="auto"/>
        <w:right w:val="none" w:sz="0" w:space="0" w:color="auto"/>
      </w:divBdr>
    </w:div>
    <w:div w:id="232816156">
      <w:bodyDiv w:val="1"/>
      <w:marLeft w:val="0"/>
      <w:marRight w:val="0"/>
      <w:marTop w:val="0"/>
      <w:marBottom w:val="0"/>
      <w:divBdr>
        <w:top w:val="none" w:sz="0" w:space="0" w:color="auto"/>
        <w:left w:val="none" w:sz="0" w:space="0" w:color="auto"/>
        <w:bottom w:val="none" w:sz="0" w:space="0" w:color="auto"/>
        <w:right w:val="none" w:sz="0" w:space="0" w:color="auto"/>
      </w:divBdr>
    </w:div>
    <w:div w:id="257567310">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359091098">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442264695">
      <w:bodyDiv w:val="1"/>
      <w:marLeft w:val="0"/>
      <w:marRight w:val="0"/>
      <w:marTop w:val="0"/>
      <w:marBottom w:val="0"/>
      <w:divBdr>
        <w:top w:val="none" w:sz="0" w:space="0" w:color="auto"/>
        <w:left w:val="none" w:sz="0" w:space="0" w:color="auto"/>
        <w:bottom w:val="none" w:sz="0" w:space="0" w:color="auto"/>
        <w:right w:val="none" w:sz="0" w:space="0" w:color="auto"/>
      </w:divBdr>
    </w:div>
    <w:div w:id="449739942">
      <w:bodyDiv w:val="1"/>
      <w:marLeft w:val="0"/>
      <w:marRight w:val="0"/>
      <w:marTop w:val="0"/>
      <w:marBottom w:val="0"/>
      <w:divBdr>
        <w:top w:val="none" w:sz="0" w:space="0" w:color="auto"/>
        <w:left w:val="none" w:sz="0" w:space="0" w:color="auto"/>
        <w:bottom w:val="none" w:sz="0" w:space="0" w:color="auto"/>
        <w:right w:val="none" w:sz="0" w:space="0" w:color="auto"/>
      </w:divBdr>
    </w:div>
    <w:div w:id="463933558">
      <w:bodyDiv w:val="1"/>
      <w:marLeft w:val="0"/>
      <w:marRight w:val="0"/>
      <w:marTop w:val="0"/>
      <w:marBottom w:val="0"/>
      <w:divBdr>
        <w:top w:val="none" w:sz="0" w:space="0" w:color="auto"/>
        <w:left w:val="none" w:sz="0" w:space="0" w:color="auto"/>
        <w:bottom w:val="none" w:sz="0" w:space="0" w:color="auto"/>
        <w:right w:val="none" w:sz="0" w:space="0" w:color="auto"/>
      </w:divBdr>
    </w:div>
    <w:div w:id="54880409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77717849">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66055953">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792480274">
      <w:bodyDiv w:val="1"/>
      <w:marLeft w:val="0"/>
      <w:marRight w:val="0"/>
      <w:marTop w:val="0"/>
      <w:marBottom w:val="0"/>
      <w:divBdr>
        <w:top w:val="none" w:sz="0" w:space="0" w:color="auto"/>
        <w:left w:val="none" w:sz="0" w:space="0" w:color="auto"/>
        <w:bottom w:val="none" w:sz="0" w:space="0" w:color="auto"/>
        <w:right w:val="none" w:sz="0" w:space="0" w:color="auto"/>
      </w:divBdr>
    </w:div>
    <w:div w:id="806166165">
      <w:bodyDiv w:val="1"/>
      <w:marLeft w:val="0"/>
      <w:marRight w:val="0"/>
      <w:marTop w:val="0"/>
      <w:marBottom w:val="0"/>
      <w:divBdr>
        <w:top w:val="none" w:sz="0" w:space="0" w:color="auto"/>
        <w:left w:val="none" w:sz="0" w:space="0" w:color="auto"/>
        <w:bottom w:val="none" w:sz="0" w:space="0" w:color="auto"/>
        <w:right w:val="none" w:sz="0" w:space="0" w:color="auto"/>
      </w:divBdr>
    </w:div>
    <w:div w:id="892036463">
      <w:bodyDiv w:val="1"/>
      <w:marLeft w:val="0"/>
      <w:marRight w:val="0"/>
      <w:marTop w:val="0"/>
      <w:marBottom w:val="0"/>
      <w:divBdr>
        <w:top w:val="none" w:sz="0" w:space="0" w:color="auto"/>
        <w:left w:val="none" w:sz="0" w:space="0" w:color="auto"/>
        <w:bottom w:val="none" w:sz="0" w:space="0" w:color="auto"/>
        <w:right w:val="none" w:sz="0" w:space="0" w:color="auto"/>
      </w:divBdr>
    </w:div>
    <w:div w:id="897592137">
      <w:bodyDiv w:val="1"/>
      <w:marLeft w:val="0"/>
      <w:marRight w:val="0"/>
      <w:marTop w:val="0"/>
      <w:marBottom w:val="0"/>
      <w:divBdr>
        <w:top w:val="none" w:sz="0" w:space="0" w:color="auto"/>
        <w:left w:val="none" w:sz="0" w:space="0" w:color="auto"/>
        <w:bottom w:val="none" w:sz="0" w:space="0" w:color="auto"/>
        <w:right w:val="none" w:sz="0" w:space="0" w:color="auto"/>
      </w:divBdr>
    </w:div>
    <w:div w:id="935210811">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968127137">
      <w:bodyDiv w:val="1"/>
      <w:marLeft w:val="0"/>
      <w:marRight w:val="0"/>
      <w:marTop w:val="0"/>
      <w:marBottom w:val="0"/>
      <w:divBdr>
        <w:top w:val="none" w:sz="0" w:space="0" w:color="auto"/>
        <w:left w:val="none" w:sz="0" w:space="0" w:color="auto"/>
        <w:bottom w:val="none" w:sz="0" w:space="0" w:color="auto"/>
        <w:right w:val="none" w:sz="0" w:space="0" w:color="auto"/>
      </w:divBdr>
    </w:div>
    <w:div w:id="1000349323">
      <w:bodyDiv w:val="1"/>
      <w:marLeft w:val="0"/>
      <w:marRight w:val="0"/>
      <w:marTop w:val="0"/>
      <w:marBottom w:val="0"/>
      <w:divBdr>
        <w:top w:val="none" w:sz="0" w:space="0" w:color="auto"/>
        <w:left w:val="none" w:sz="0" w:space="0" w:color="auto"/>
        <w:bottom w:val="none" w:sz="0" w:space="0" w:color="auto"/>
        <w:right w:val="none" w:sz="0" w:space="0" w:color="auto"/>
      </w:divBdr>
    </w:div>
    <w:div w:id="1006517729">
      <w:bodyDiv w:val="1"/>
      <w:marLeft w:val="0"/>
      <w:marRight w:val="0"/>
      <w:marTop w:val="0"/>
      <w:marBottom w:val="0"/>
      <w:divBdr>
        <w:top w:val="none" w:sz="0" w:space="0" w:color="auto"/>
        <w:left w:val="none" w:sz="0" w:space="0" w:color="auto"/>
        <w:bottom w:val="none" w:sz="0" w:space="0" w:color="auto"/>
        <w:right w:val="none" w:sz="0" w:space="0" w:color="auto"/>
      </w:divBdr>
    </w:div>
    <w:div w:id="1024667623">
      <w:bodyDiv w:val="1"/>
      <w:marLeft w:val="0"/>
      <w:marRight w:val="0"/>
      <w:marTop w:val="0"/>
      <w:marBottom w:val="0"/>
      <w:divBdr>
        <w:top w:val="none" w:sz="0" w:space="0" w:color="auto"/>
        <w:left w:val="none" w:sz="0" w:space="0" w:color="auto"/>
        <w:bottom w:val="none" w:sz="0" w:space="0" w:color="auto"/>
        <w:right w:val="none" w:sz="0" w:space="0" w:color="auto"/>
      </w:divBdr>
    </w:div>
    <w:div w:id="1065835748">
      <w:bodyDiv w:val="1"/>
      <w:marLeft w:val="0"/>
      <w:marRight w:val="0"/>
      <w:marTop w:val="0"/>
      <w:marBottom w:val="0"/>
      <w:divBdr>
        <w:top w:val="none" w:sz="0" w:space="0" w:color="auto"/>
        <w:left w:val="none" w:sz="0" w:space="0" w:color="auto"/>
        <w:bottom w:val="none" w:sz="0" w:space="0" w:color="auto"/>
        <w:right w:val="none" w:sz="0" w:space="0" w:color="auto"/>
      </w:divBdr>
    </w:div>
    <w:div w:id="1081486455">
      <w:bodyDiv w:val="1"/>
      <w:marLeft w:val="0"/>
      <w:marRight w:val="0"/>
      <w:marTop w:val="0"/>
      <w:marBottom w:val="0"/>
      <w:divBdr>
        <w:top w:val="none" w:sz="0" w:space="0" w:color="auto"/>
        <w:left w:val="none" w:sz="0" w:space="0" w:color="auto"/>
        <w:bottom w:val="none" w:sz="0" w:space="0" w:color="auto"/>
        <w:right w:val="none" w:sz="0" w:space="0" w:color="auto"/>
      </w:divBdr>
    </w:div>
    <w:div w:id="1113939460">
      <w:bodyDiv w:val="1"/>
      <w:marLeft w:val="0"/>
      <w:marRight w:val="0"/>
      <w:marTop w:val="0"/>
      <w:marBottom w:val="0"/>
      <w:divBdr>
        <w:top w:val="none" w:sz="0" w:space="0" w:color="auto"/>
        <w:left w:val="none" w:sz="0" w:space="0" w:color="auto"/>
        <w:bottom w:val="none" w:sz="0" w:space="0" w:color="auto"/>
        <w:right w:val="none" w:sz="0" w:space="0" w:color="auto"/>
      </w:divBdr>
    </w:div>
    <w:div w:id="1140612898">
      <w:bodyDiv w:val="1"/>
      <w:marLeft w:val="0"/>
      <w:marRight w:val="0"/>
      <w:marTop w:val="0"/>
      <w:marBottom w:val="0"/>
      <w:divBdr>
        <w:top w:val="none" w:sz="0" w:space="0" w:color="auto"/>
        <w:left w:val="none" w:sz="0" w:space="0" w:color="auto"/>
        <w:bottom w:val="none" w:sz="0" w:space="0" w:color="auto"/>
        <w:right w:val="none" w:sz="0" w:space="0" w:color="auto"/>
      </w:divBdr>
    </w:div>
    <w:div w:id="1206681139">
      <w:bodyDiv w:val="1"/>
      <w:marLeft w:val="0"/>
      <w:marRight w:val="0"/>
      <w:marTop w:val="0"/>
      <w:marBottom w:val="0"/>
      <w:divBdr>
        <w:top w:val="none" w:sz="0" w:space="0" w:color="auto"/>
        <w:left w:val="none" w:sz="0" w:space="0" w:color="auto"/>
        <w:bottom w:val="none" w:sz="0" w:space="0" w:color="auto"/>
        <w:right w:val="none" w:sz="0" w:space="0" w:color="auto"/>
      </w:divBdr>
    </w:div>
    <w:div w:id="1294822161">
      <w:bodyDiv w:val="1"/>
      <w:marLeft w:val="0"/>
      <w:marRight w:val="0"/>
      <w:marTop w:val="0"/>
      <w:marBottom w:val="0"/>
      <w:divBdr>
        <w:top w:val="none" w:sz="0" w:space="0" w:color="auto"/>
        <w:left w:val="none" w:sz="0" w:space="0" w:color="auto"/>
        <w:bottom w:val="none" w:sz="0" w:space="0" w:color="auto"/>
        <w:right w:val="none" w:sz="0" w:space="0" w:color="auto"/>
      </w:divBdr>
    </w:div>
    <w:div w:id="1510214987">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14706091">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03824128">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40909162">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8758169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889682782">
      <w:bodyDiv w:val="1"/>
      <w:marLeft w:val="0"/>
      <w:marRight w:val="0"/>
      <w:marTop w:val="0"/>
      <w:marBottom w:val="0"/>
      <w:divBdr>
        <w:top w:val="none" w:sz="0" w:space="0" w:color="auto"/>
        <w:left w:val="none" w:sz="0" w:space="0" w:color="auto"/>
        <w:bottom w:val="none" w:sz="0" w:space="0" w:color="auto"/>
        <w:right w:val="none" w:sz="0" w:space="0" w:color="auto"/>
      </w:divBdr>
    </w:div>
    <w:div w:id="1893807018">
      <w:bodyDiv w:val="1"/>
      <w:marLeft w:val="0"/>
      <w:marRight w:val="0"/>
      <w:marTop w:val="0"/>
      <w:marBottom w:val="0"/>
      <w:divBdr>
        <w:top w:val="none" w:sz="0" w:space="0" w:color="auto"/>
        <w:left w:val="none" w:sz="0" w:space="0" w:color="auto"/>
        <w:bottom w:val="none" w:sz="0" w:space="0" w:color="auto"/>
        <w:right w:val="none" w:sz="0" w:space="0" w:color="auto"/>
      </w:divBdr>
    </w:div>
    <w:div w:id="189412227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11770836">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1526204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07341190">
      <w:bodyDiv w:val="1"/>
      <w:marLeft w:val="0"/>
      <w:marRight w:val="0"/>
      <w:marTop w:val="0"/>
      <w:marBottom w:val="0"/>
      <w:divBdr>
        <w:top w:val="none" w:sz="0" w:space="0" w:color="auto"/>
        <w:left w:val="none" w:sz="0" w:space="0" w:color="auto"/>
        <w:bottom w:val="none" w:sz="0" w:space="0" w:color="auto"/>
        <w:right w:val="none" w:sz="0" w:space="0" w:color="auto"/>
      </w:divBdr>
    </w:div>
    <w:div w:id="2110856422">
      <w:bodyDiv w:val="1"/>
      <w:marLeft w:val="0"/>
      <w:marRight w:val="0"/>
      <w:marTop w:val="0"/>
      <w:marBottom w:val="0"/>
      <w:divBdr>
        <w:top w:val="none" w:sz="0" w:space="0" w:color="auto"/>
        <w:left w:val="none" w:sz="0" w:space="0" w:color="auto"/>
        <w:bottom w:val="none" w:sz="0" w:space="0" w:color="auto"/>
        <w:right w:val="none" w:sz="0" w:space="0" w:color="auto"/>
      </w:divBdr>
    </w:div>
    <w:div w:id="2116171104">
      <w:bodyDiv w:val="1"/>
      <w:marLeft w:val="0"/>
      <w:marRight w:val="0"/>
      <w:marTop w:val="0"/>
      <w:marBottom w:val="0"/>
      <w:divBdr>
        <w:top w:val="none" w:sz="0" w:space="0" w:color="auto"/>
        <w:left w:val="none" w:sz="0" w:space="0" w:color="auto"/>
        <w:bottom w:val="none" w:sz="0" w:space="0" w:color="auto"/>
        <w:right w:val="none" w:sz="0" w:space="0" w:color="auto"/>
      </w:divBdr>
    </w:div>
    <w:div w:id="2133941424">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sloukaj\AppData\Local\Microsoft\Windows\Temporary%20Internet%20Files\Content.Outlook\C8G7099X\_%20https:\zakazky.ceproas.cz\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dokumenty/Registr_bezpecnostnich_pozadavku_2020-02-01.pdf" TargetMode="External"/><Relationship Id="rId5" Type="http://schemas.openxmlformats.org/officeDocument/2006/relationships/webSettings" Target="webSettings.xml"/><Relationship Id="rId15" Type="http://schemas.openxmlformats.org/officeDocument/2006/relationships/hyperlink" Target="https://zakazky.ceproas.cz/" TargetMode="External"/><Relationship Id="rId10" Type="http://schemas.openxmlformats.org/officeDocument/2006/relationships/hyperlink" Target="https://www.acea.auto/publication/worldwide-fuel-charter-2019-gasoline-and-diesel-fu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www.ezak.cz/faq/pozadavky-na-syste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101C-A1D3-49E6-8EE9-EBE6B129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8659</Words>
  <Characters>51092</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Kolářová Olga</dc:creator>
  <cp:keywords/>
  <dc:description/>
  <cp:lastModifiedBy>Ševecová Ivana</cp:lastModifiedBy>
  <cp:revision>7</cp:revision>
  <cp:lastPrinted>2022-12-20T11:59:00Z</cp:lastPrinted>
  <dcterms:created xsi:type="dcterms:W3CDTF">2023-02-16T06:44:00Z</dcterms:created>
  <dcterms:modified xsi:type="dcterms:W3CDTF">2023-02-16T06:54:00Z</dcterms:modified>
</cp:coreProperties>
</file>